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530855"/>
        <w:docPartObj>
          <w:docPartGallery w:val="Cover Pages"/>
          <w:docPartUnique/>
        </w:docPartObj>
      </w:sdtPr>
      <w:sdtEndPr>
        <w:rPr>
          <w:b/>
          <w:bCs/>
        </w:rPr>
      </w:sdtEndPr>
      <w:sdtContent>
        <w:p w:rsidR="000F2474" w:rsidRDefault="000F2474" w:rsidP="000F2474">
          <w:pPr>
            <w:ind w:left="1418" w:firstLine="0"/>
          </w:pPr>
        </w:p>
        <w:p w:rsidR="000F2474" w:rsidRDefault="001515E2" w:rsidP="000F2474">
          <w:r>
            <w:rPr>
              <w:noProof/>
              <w:lang w:eastAsia="el-GR"/>
            </w:rPr>
            <mc:AlternateContent>
              <mc:Choice Requires="wps">
                <w:drawing>
                  <wp:anchor distT="0" distB="0" distL="114300" distR="114300" simplePos="0" relativeHeight="251658752" behindDoc="1" locked="0" layoutInCell="0" allowOverlap="1">
                    <wp:simplePos x="0" y="0"/>
                    <wp:positionH relativeFrom="page">
                      <wp:align>center</wp:align>
                    </wp:positionH>
                    <wp:positionV relativeFrom="page">
                      <wp:align>center</wp:align>
                    </wp:positionV>
                    <wp:extent cx="7560310" cy="10687685"/>
                    <wp:effectExtent l="0" t="0" r="0" b="444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87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2474" w:rsidRDefault="000F2474" w:rsidP="000F2474">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left:0;text-align:left;margin-left:0;margin-top:0;width:595.3pt;height:841.55pt;z-index:-251657728;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" o:allowincell="f" stroked="f">
                    <v:textbox>
                      <w:txbxContent>
                        <w:p w:rsidR="000F2474" w:rsidRDefault="000F2474" w:rsidP="000F2474">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mc:Fallback>
            </mc:AlternateContent>
          </w:r>
        </w:p>
        <w:tbl>
          <w:tblPr>
            <w:tblpPr w:leftFromText="180" w:rightFromText="180" w:vertAnchor="text" w:horzAnchor="margin" w:tblpXSpec="center" w:tblpY="6"/>
            <w:tblW w:w="3506" w:type="pct"/>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511"/>
          </w:tblGrid>
          <w:tr w:rsidR="000D3760" w:rsidTr="000D3760">
            <w:trPr>
              <w:trHeight w:val="3770"/>
            </w:trPr>
            <w:tc>
              <w:tcPr>
                <w:tcW w:w="5000" w:type="pct"/>
                <w:shd w:val="clear" w:color="auto" w:fill="FFFFFF" w:themeFill="background1"/>
                <w:vAlign w:val="center"/>
              </w:tcPr>
              <w:sdt>
                <w:sdtPr>
                  <w:rPr>
                    <w:rFonts w:eastAsiaTheme="majorEastAsia" w:cs="Times New Roman"/>
                    <w:b/>
                    <w:sz w:val="40"/>
                    <w:szCs w:val="40"/>
                    <w:u w:val="single"/>
                  </w:rPr>
                  <w:alias w:val="Τίτλος"/>
                  <w:id w:val="13783212"/>
                  <w:placeholder>
                    <w:docPart w:val="1A48586C9C674B7BA84D6F43D503BAD4"/>
                  </w:placeholder>
                  <w:dataBinding w:prefixMappings="xmlns:ns0='http://schemas.openxmlformats.org/package/2006/metadata/core-properties' xmlns:ns1='http://purl.org/dc/elements/1.1/'" w:xpath="/ns0:coreProperties[1]/ns1:title[1]" w:storeItemID="{6C3C8BC8-F283-45AE-878A-BAB7291924A1}"/>
                  <w:text/>
                </w:sdtPr>
                <w:sdtEndPr/>
                <w:sdtContent>
                  <w:p w:rsidR="000D3760" w:rsidRDefault="000D3760" w:rsidP="000D3760">
                    <w:pPr>
                      <w:pStyle w:val="a0"/>
                      <w:jc w:val="center"/>
                      <w:rPr>
                        <w:rFonts w:asciiTheme="majorHAnsi" w:eastAsiaTheme="majorEastAsia" w:hAnsiTheme="majorHAnsi" w:cstheme="majorBidi"/>
                        <w:sz w:val="40"/>
                        <w:szCs w:val="40"/>
                      </w:rPr>
                    </w:pPr>
                    <w:r w:rsidRPr="000D3760">
                      <w:rPr>
                        <w:rFonts w:eastAsiaTheme="majorEastAsia" w:cs="Times New Roman"/>
                        <w:b/>
                        <w:sz w:val="40"/>
                        <w:szCs w:val="40"/>
                        <w:u w:val="single"/>
                      </w:rPr>
                      <w:t>1η ΕΡΓΑΣΙΑ</w:t>
                    </w:r>
                  </w:p>
                </w:sdtContent>
              </w:sdt>
              <w:p w:rsidR="000D3760" w:rsidRDefault="000D3760" w:rsidP="000D3760">
                <w:pPr>
                  <w:pStyle w:val="a0"/>
                  <w:jc w:val="center"/>
                </w:pPr>
              </w:p>
              <w:sdt>
                <w:sdtPr>
                  <w:rPr>
                    <w:rFonts w:asciiTheme="majorHAnsi" w:eastAsiaTheme="majorEastAsia" w:hAnsiTheme="majorHAnsi" w:cstheme="majorBidi"/>
                    <w:b/>
                    <w:i/>
                    <w:sz w:val="32"/>
                    <w:szCs w:val="32"/>
                  </w:rPr>
                  <w:alias w:val="Υπότιτλος"/>
                  <w:id w:val="13783219"/>
                  <w:placeholder>
                    <w:docPart w:val="9614CD8390CC49E1999DAE861254F263"/>
                  </w:placeholder>
                  <w:dataBinding w:prefixMappings="xmlns:ns0='http://schemas.openxmlformats.org/package/2006/metadata/core-properties' xmlns:ns1='http://purl.org/dc/elements/1.1/'" w:xpath="/ns0:coreProperties[1]/ns1:subject[1]" w:storeItemID="{6C3C8BC8-F283-45AE-878A-BAB7291924A1}"/>
                  <w:text/>
                </w:sdtPr>
                <w:sdtEndPr/>
                <w:sdtContent>
                  <w:p w:rsidR="000D3760" w:rsidRDefault="000D3760" w:rsidP="000D3760">
                    <w:pPr>
                      <w:pStyle w:val="a0"/>
                      <w:jc w:val="center"/>
                      <w:rPr>
                        <w:rFonts w:asciiTheme="majorHAnsi" w:eastAsiaTheme="majorEastAsia" w:hAnsiTheme="majorHAnsi" w:cstheme="majorBidi"/>
                        <w:sz w:val="32"/>
                        <w:szCs w:val="32"/>
                      </w:rPr>
                    </w:pPr>
                    <w:r w:rsidRPr="000D3760">
                      <w:rPr>
                        <w:rFonts w:asciiTheme="majorHAnsi" w:eastAsiaTheme="majorEastAsia" w:hAnsiTheme="majorHAnsi" w:cstheme="majorBidi"/>
                        <w:b/>
                        <w:i/>
                        <w:sz w:val="32"/>
                        <w:szCs w:val="32"/>
                      </w:rPr>
                      <w:t>ΠΛΗΡΟΦΟΡΙΚΗ</w:t>
                    </w:r>
                  </w:p>
                </w:sdtContent>
              </w:sdt>
              <w:p w:rsidR="000D3760" w:rsidRDefault="000D3760" w:rsidP="000D3760">
                <w:pPr>
                  <w:pStyle w:val="a0"/>
                  <w:jc w:val="center"/>
                </w:pPr>
              </w:p>
              <w:sdt>
                <w:sdtPr>
                  <w:rPr>
                    <w:i/>
                  </w:rPr>
                  <w:alias w:val="Ημερομηνία"/>
                  <w:id w:val="13783224"/>
                  <w:placeholder>
                    <w:docPart w:val="64BA7C36F7B545BEBCE0985D16A64001"/>
                  </w:placeholder>
                  <w:dataBinding w:prefixMappings="xmlns:ns0='http://schemas.microsoft.com/office/2006/coverPageProps'" w:xpath="/ns0:CoverPageProperties[1]/ns0:PublishDate[1]" w:storeItemID="{55AF091B-3C7A-41E3-B477-F2FDAA23CFDA}"/>
                  <w:date w:fullDate="2018-03-26T00:00:00Z">
                    <w:dateFormat w:val="d/M/yyyy"/>
                    <w:lid w:val="el-GR"/>
                    <w:storeMappedDataAs w:val="dateTime"/>
                    <w:calendar w:val="gregorian"/>
                  </w:date>
                </w:sdtPr>
                <w:sdtEndPr/>
                <w:sdtContent>
                  <w:p w:rsidR="000D3760" w:rsidRPr="000D3760" w:rsidRDefault="000D3760" w:rsidP="000D3760">
                    <w:pPr>
                      <w:pStyle w:val="a0"/>
                      <w:jc w:val="center"/>
                      <w:rPr>
                        <w:i/>
                      </w:rPr>
                    </w:pPr>
                    <w:r w:rsidRPr="000D3760">
                      <w:rPr>
                        <w:i/>
                      </w:rPr>
                      <w:t>26/3/2018</w:t>
                    </w:r>
                  </w:p>
                </w:sdtContent>
              </w:sdt>
              <w:p w:rsidR="000D3760" w:rsidRDefault="000D3760" w:rsidP="000D3760">
                <w:pPr>
                  <w:pStyle w:val="a0"/>
                  <w:jc w:val="center"/>
                </w:pPr>
              </w:p>
              <w:sdt>
                <w:sdtPr>
                  <w:rPr>
                    <w:sz w:val="40"/>
                    <w:szCs w:val="40"/>
                  </w:rPr>
                  <w:alias w:val="Συντάκτης"/>
                  <w:id w:val="13783229"/>
                  <w:placeholder>
                    <w:docPart w:val="D2FA5CBE45BF4002894DB765688C082F"/>
                  </w:placeholder>
                  <w:dataBinding w:prefixMappings="xmlns:ns0='http://schemas.openxmlformats.org/package/2006/metadata/core-properties' xmlns:ns1='http://purl.org/dc/elements/1.1/'" w:xpath="/ns0:coreProperties[1]/ns1:creator[1]" w:storeItemID="{6C3C8BC8-F283-45AE-878A-BAB7291924A1}"/>
                  <w:text/>
                </w:sdtPr>
                <w:sdtEndPr/>
                <w:sdtContent>
                  <w:p w:rsidR="000D3760" w:rsidRDefault="000D3760" w:rsidP="000D3760">
                    <w:pPr>
                      <w:pStyle w:val="a0"/>
                    </w:pPr>
                    <w:r w:rsidRPr="000D3760">
                      <w:rPr>
                        <w:sz w:val="40"/>
                        <w:szCs w:val="40"/>
                      </w:rPr>
                      <w:t>ΙΩΑΝΝΑ ΖΑΦΕΙΡΙΔΟΥ</w:t>
                    </w:r>
                  </w:p>
                </w:sdtContent>
              </w:sdt>
              <w:p w:rsidR="000D3760" w:rsidRDefault="000D3760" w:rsidP="000D3760">
                <w:pPr>
                  <w:pStyle w:val="a0"/>
                  <w:jc w:val="center"/>
                </w:pPr>
              </w:p>
            </w:tc>
          </w:tr>
        </w:tbl>
        <w:p w:rsidR="000F2474" w:rsidRDefault="000F2474" w:rsidP="000F2474"/>
        <w:p w:rsidR="000F2474" w:rsidRDefault="000F2474" w:rsidP="000F2474"/>
        <w:p w:rsidR="000F2474" w:rsidRDefault="000F2474" w:rsidP="000F2474">
          <w:pPr>
            <w:spacing w:line="259" w:lineRule="auto"/>
            <w:ind w:left="0" w:firstLine="0"/>
          </w:pPr>
          <w:r>
            <w:rPr>
              <w:b/>
              <w:bCs/>
            </w:rPr>
            <w:br w:type="page"/>
          </w:r>
        </w:p>
      </w:sdtContent>
    </w:sdt>
    <w:sdt>
      <w:sdtPr>
        <w:rPr>
          <w:rFonts w:ascii="Times New Roman" w:eastAsiaTheme="minorHAnsi" w:hAnsi="Times New Roman" w:cstheme="minorBidi"/>
          <w:b w:val="0"/>
          <w:bCs w:val="0"/>
          <w:color w:val="auto"/>
          <w:sz w:val="24"/>
          <w:szCs w:val="22"/>
        </w:rPr>
        <w:id w:val="4530835"/>
        <w:docPartObj>
          <w:docPartGallery w:val="Table of Contents"/>
          <w:docPartUnique/>
        </w:docPartObj>
      </w:sdtPr>
      <w:sdtEndPr/>
      <w:sdtContent>
        <w:p w:rsidR="000F2474" w:rsidRDefault="000F2474" w:rsidP="000F2474">
          <w:pPr>
            <w:pStyle w:val="a6"/>
          </w:pPr>
          <w:r>
            <w:t>Περιεχόμενα</w:t>
          </w:r>
        </w:p>
        <w:p w:rsidR="000F2474" w:rsidRDefault="000F2474" w:rsidP="000F2474">
          <w:pPr>
            <w:pStyle w:val="10"/>
            <w:tabs>
              <w:tab w:val="left" w:pos="1320"/>
              <w:tab w:val="right" w:leader="dot" w:pos="9060"/>
            </w:tabs>
            <w:rPr>
              <w:rFonts w:asciiTheme="minorHAnsi" w:eastAsiaTheme="minorEastAsia" w:hAnsiTheme="minorHAnsi"/>
              <w:noProof/>
              <w:sz w:val="22"/>
              <w:lang w:eastAsia="el-GR"/>
            </w:rPr>
          </w:pPr>
          <w:r>
            <w:fldChar w:fldCharType="begin"/>
          </w:r>
          <w:r>
            <w:instrText xml:space="preserve"> TOC \o "1-3" \h \z \u </w:instrText>
          </w:r>
          <w:r>
            <w:fldChar w:fldCharType="separate"/>
          </w:r>
          <w:hyperlink w:anchor="_Toc509680756" w:history="1">
            <w:r w:rsidRPr="00572F44">
              <w:rPr>
                <w:rStyle w:val="-"/>
                <w:noProof/>
                <w:lang w:val="en-US"/>
              </w:rPr>
              <w:t>1.</w:t>
            </w:r>
            <w:r>
              <w:rPr>
                <w:rFonts w:asciiTheme="minorHAnsi" w:eastAsiaTheme="minorEastAsia" w:hAnsiTheme="minorHAnsi"/>
                <w:noProof/>
                <w:sz w:val="22"/>
                <w:lang w:eastAsia="el-GR"/>
              </w:rPr>
              <w:tab/>
            </w:r>
            <w:r w:rsidRPr="00572F44">
              <w:rPr>
                <w:rStyle w:val="-"/>
                <w:noProof/>
                <w:lang w:val="en-US"/>
              </w:rPr>
              <w:t>Ecology</w:t>
            </w:r>
            <w:r>
              <w:rPr>
                <w:noProof/>
                <w:webHidden/>
              </w:rPr>
              <w:tab/>
            </w:r>
            <w:r>
              <w:rPr>
                <w:noProof/>
                <w:webHidden/>
              </w:rPr>
              <w:fldChar w:fldCharType="begin"/>
            </w:r>
            <w:r>
              <w:rPr>
                <w:noProof/>
                <w:webHidden/>
              </w:rPr>
              <w:instrText xml:space="preserve"> PAGEREF _Toc509680756 \h </w:instrText>
            </w:r>
            <w:r>
              <w:rPr>
                <w:noProof/>
                <w:webHidden/>
              </w:rPr>
            </w:r>
            <w:r>
              <w:rPr>
                <w:noProof/>
                <w:webHidden/>
              </w:rPr>
              <w:fldChar w:fldCharType="separate"/>
            </w:r>
            <w:r>
              <w:rPr>
                <w:noProof/>
                <w:webHidden/>
              </w:rPr>
              <w:t>2</w:t>
            </w:r>
            <w:r>
              <w:rPr>
                <w:noProof/>
                <w:webHidden/>
              </w:rPr>
              <w:fldChar w:fldCharType="end"/>
            </w:r>
          </w:hyperlink>
        </w:p>
        <w:p w:rsidR="000F2474" w:rsidRDefault="00AE1EF5" w:rsidP="000F2474">
          <w:pPr>
            <w:pStyle w:val="10"/>
            <w:tabs>
              <w:tab w:val="left" w:pos="1320"/>
              <w:tab w:val="right" w:leader="dot" w:pos="9060"/>
            </w:tabs>
            <w:rPr>
              <w:rFonts w:asciiTheme="minorHAnsi" w:eastAsiaTheme="minorEastAsia" w:hAnsiTheme="minorHAnsi"/>
              <w:noProof/>
              <w:sz w:val="22"/>
              <w:lang w:eastAsia="el-GR"/>
            </w:rPr>
          </w:pPr>
          <w:hyperlink w:anchor="_Toc509680757" w:history="1">
            <w:r w:rsidR="000F2474" w:rsidRPr="00572F44">
              <w:rPr>
                <w:rStyle w:val="-"/>
                <w:noProof/>
                <w:lang w:val="en-US"/>
              </w:rPr>
              <w:t>2.</w:t>
            </w:r>
            <w:r w:rsidR="000F2474">
              <w:rPr>
                <w:rFonts w:asciiTheme="minorHAnsi" w:eastAsiaTheme="minorEastAsia" w:hAnsiTheme="minorHAnsi"/>
                <w:noProof/>
                <w:sz w:val="22"/>
                <w:lang w:eastAsia="el-GR"/>
              </w:rPr>
              <w:tab/>
            </w:r>
            <w:r w:rsidR="000F2474" w:rsidRPr="00572F44">
              <w:rPr>
                <w:rStyle w:val="-"/>
                <w:noProof/>
                <w:lang w:val="en-US"/>
              </w:rPr>
              <w:t>Levels, scope, and scale of organization</w:t>
            </w:r>
            <w:r w:rsidR="000F2474">
              <w:rPr>
                <w:noProof/>
                <w:webHidden/>
              </w:rPr>
              <w:tab/>
            </w:r>
            <w:r w:rsidR="000F2474">
              <w:rPr>
                <w:noProof/>
                <w:webHidden/>
              </w:rPr>
              <w:fldChar w:fldCharType="begin"/>
            </w:r>
            <w:r w:rsidR="000F2474">
              <w:rPr>
                <w:noProof/>
                <w:webHidden/>
              </w:rPr>
              <w:instrText xml:space="preserve"> PAGEREF _Toc509680757 \h </w:instrText>
            </w:r>
            <w:r w:rsidR="000F2474">
              <w:rPr>
                <w:noProof/>
                <w:webHidden/>
              </w:rPr>
            </w:r>
            <w:r w:rsidR="000F2474">
              <w:rPr>
                <w:noProof/>
                <w:webHidden/>
              </w:rPr>
              <w:fldChar w:fldCharType="separate"/>
            </w:r>
            <w:r w:rsidR="000F2474">
              <w:rPr>
                <w:noProof/>
                <w:webHidden/>
              </w:rPr>
              <w:t>3</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58" w:history="1">
            <w:r w:rsidR="000F2474">
              <w:rPr>
                <w:rStyle w:val="-"/>
                <w:noProof/>
              </w:rPr>
              <w:t>2</w:t>
            </w:r>
            <w:r w:rsidR="000F2474" w:rsidRPr="00572F44">
              <w:rPr>
                <w:rStyle w:val="-"/>
                <w:noProof/>
                <w:lang w:val="en-US"/>
              </w:rPr>
              <w:t>.1</w:t>
            </w:r>
            <w:r w:rsidR="000F2474">
              <w:rPr>
                <w:rFonts w:asciiTheme="minorHAnsi" w:eastAsiaTheme="minorEastAsia" w:hAnsiTheme="minorHAnsi"/>
                <w:noProof/>
                <w:sz w:val="22"/>
                <w:lang w:eastAsia="el-GR"/>
              </w:rPr>
              <w:tab/>
            </w:r>
            <w:r w:rsidR="000F2474" w:rsidRPr="00572F44">
              <w:rPr>
                <w:rStyle w:val="-"/>
                <w:noProof/>
                <w:lang w:val="en-US"/>
              </w:rPr>
              <w:t>Niche construction</w:t>
            </w:r>
            <w:r w:rsidR="000F2474">
              <w:rPr>
                <w:noProof/>
                <w:webHidden/>
              </w:rPr>
              <w:tab/>
            </w:r>
            <w:r w:rsidR="000F2474">
              <w:rPr>
                <w:noProof/>
                <w:webHidden/>
              </w:rPr>
              <w:fldChar w:fldCharType="begin"/>
            </w:r>
            <w:r w:rsidR="000F2474">
              <w:rPr>
                <w:noProof/>
                <w:webHidden/>
              </w:rPr>
              <w:instrText xml:space="preserve"> PAGEREF _Toc509680758 \h </w:instrText>
            </w:r>
            <w:r w:rsidR="000F2474">
              <w:rPr>
                <w:noProof/>
                <w:webHidden/>
              </w:rPr>
            </w:r>
            <w:r w:rsidR="000F2474">
              <w:rPr>
                <w:noProof/>
                <w:webHidden/>
              </w:rPr>
              <w:fldChar w:fldCharType="separate"/>
            </w:r>
            <w:r w:rsidR="000F2474">
              <w:rPr>
                <w:noProof/>
                <w:webHidden/>
              </w:rPr>
              <w:t>4</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59" w:history="1">
            <w:r w:rsidR="000F2474">
              <w:rPr>
                <w:rStyle w:val="-"/>
                <w:noProof/>
              </w:rPr>
              <w:t>2.2</w:t>
            </w:r>
            <w:r w:rsidR="000F2474">
              <w:rPr>
                <w:rFonts w:asciiTheme="minorHAnsi" w:eastAsiaTheme="minorEastAsia" w:hAnsiTheme="minorHAnsi"/>
                <w:noProof/>
                <w:sz w:val="22"/>
                <w:lang w:eastAsia="el-GR"/>
              </w:rPr>
              <w:tab/>
            </w:r>
            <w:r w:rsidR="000F2474" w:rsidRPr="00572F44">
              <w:rPr>
                <w:rStyle w:val="-"/>
                <w:noProof/>
                <w:lang w:val="en-US"/>
              </w:rPr>
              <w:t>Biome</w:t>
            </w:r>
            <w:r w:rsidR="000F2474">
              <w:rPr>
                <w:noProof/>
                <w:webHidden/>
              </w:rPr>
              <w:tab/>
            </w:r>
            <w:r w:rsidR="000F2474">
              <w:rPr>
                <w:noProof/>
                <w:webHidden/>
              </w:rPr>
              <w:fldChar w:fldCharType="begin"/>
            </w:r>
            <w:r w:rsidR="000F2474">
              <w:rPr>
                <w:noProof/>
                <w:webHidden/>
              </w:rPr>
              <w:instrText xml:space="preserve"> PAGEREF _Toc509680759 \h </w:instrText>
            </w:r>
            <w:r w:rsidR="000F2474">
              <w:rPr>
                <w:noProof/>
                <w:webHidden/>
              </w:rPr>
            </w:r>
            <w:r w:rsidR="000F2474">
              <w:rPr>
                <w:noProof/>
                <w:webHidden/>
              </w:rPr>
              <w:fldChar w:fldCharType="separate"/>
            </w:r>
            <w:r w:rsidR="000F2474">
              <w:rPr>
                <w:noProof/>
                <w:webHidden/>
              </w:rPr>
              <w:t>4</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60" w:history="1">
            <w:r w:rsidR="000F2474">
              <w:rPr>
                <w:rStyle w:val="-"/>
                <w:noProof/>
              </w:rPr>
              <w:t>2.3</w:t>
            </w:r>
            <w:r w:rsidR="000F2474">
              <w:rPr>
                <w:rFonts w:asciiTheme="minorHAnsi" w:eastAsiaTheme="minorEastAsia" w:hAnsiTheme="minorHAnsi"/>
                <w:noProof/>
                <w:sz w:val="22"/>
                <w:lang w:eastAsia="el-GR"/>
              </w:rPr>
              <w:tab/>
            </w:r>
            <w:r w:rsidR="000F2474" w:rsidRPr="00572F44">
              <w:rPr>
                <w:rStyle w:val="-"/>
                <w:noProof/>
                <w:lang w:val="en-US"/>
              </w:rPr>
              <w:t>Biosphere</w:t>
            </w:r>
            <w:r w:rsidR="000F2474">
              <w:rPr>
                <w:noProof/>
                <w:webHidden/>
              </w:rPr>
              <w:tab/>
            </w:r>
            <w:r w:rsidR="000F2474">
              <w:rPr>
                <w:noProof/>
                <w:webHidden/>
              </w:rPr>
              <w:fldChar w:fldCharType="begin"/>
            </w:r>
            <w:r w:rsidR="000F2474">
              <w:rPr>
                <w:noProof/>
                <w:webHidden/>
              </w:rPr>
              <w:instrText xml:space="preserve"> PAGEREF _Toc509680760 \h </w:instrText>
            </w:r>
            <w:r w:rsidR="000F2474">
              <w:rPr>
                <w:noProof/>
                <w:webHidden/>
              </w:rPr>
            </w:r>
            <w:r w:rsidR="000F2474">
              <w:rPr>
                <w:noProof/>
                <w:webHidden/>
              </w:rPr>
              <w:fldChar w:fldCharType="separate"/>
            </w:r>
            <w:r w:rsidR="000F2474">
              <w:rPr>
                <w:noProof/>
                <w:webHidden/>
              </w:rPr>
              <w:t>5</w:t>
            </w:r>
            <w:r w:rsidR="000F2474">
              <w:rPr>
                <w:noProof/>
                <w:webHidden/>
              </w:rPr>
              <w:fldChar w:fldCharType="end"/>
            </w:r>
          </w:hyperlink>
        </w:p>
        <w:p w:rsidR="000F2474" w:rsidRDefault="00AE1EF5" w:rsidP="000F2474">
          <w:pPr>
            <w:pStyle w:val="10"/>
            <w:tabs>
              <w:tab w:val="left" w:pos="1320"/>
              <w:tab w:val="right" w:leader="dot" w:pos="9060"/>
            </w:tabs>
            <w:rPr>
              <w:rFonts w:asciiTheme="minorHAnsi" w:eastAsiaTheme="minorEastAsia" w:hAnsiTheme="minorHAnsi"/>
              <w:noProof/>
              <w:sz w:val="22"/>
              <w:lang w:eastAsia="el-GR"/>
            </w:rPr>
          </w:pPr>
          <w:hyperlink w:anchor="_Toc509680761" w:history="1">
            <w:r w:rsidR="000F2474" w:rsidRPr="00572F44">
              <w:rPr>
                <w:rStyle w:val="-"/>
                <w:noProof/>
                <w:lang w:val="en-US"/>
              </w:rPr>
              <w:t>3.</w:t>
            </w:r>
            <w:r w:rsidR="000F2474">
              <w:rPr>
                <w:rFonts w:asciiTheme="minorHAnsi" w:eastAsiaTheme="minorEastAsia" w:hAnsiTheme="minorHAnsi"/>
                <w:noProof/>
                <w:sz w:val="22"/>
                <w:lang w:eastAsia="el-GR"/>
              </w:rPr>
              <w:tab/>
            </w:r>
            <w:r w:rsidR="000F2474" w:rsidRPr="00572F44">
              <w:rPr>
                <w:rStyle w:val="-"/>
                <w:noProof/>
                <w:lang w:val="en-US"/>
              </w:rPr>
              <w:t>Ecological complexity</w:t>
            </w:r>
            <w:r w:rsidR="000F2474">
              <w:rPr>
                <w:noProof/>
                <w:webHidden/>
              </w:rPr>
              <w:tab/>
            </w:r>
            <w:r w:rsidR="000F2474">
              <w:rPr>
                <w:noProof/>
                <w:webHidden/>
              </w:rPr>
              <w:fldChar w:fldCharType="begin"/>
            </w:r>
            <w:r w:rsidR="000F2474">
              <w:rPr>
                <w:noProof/>
                <w:webHidden/>
              </w:rPr>
              <w:instrText xml:space="preserve"> PAGEREF _Toc509680761 \h </w:instrText>
            </w:r>
            <w:r w:rsidR="000F2474">
              <w:rPr>
                <w:noProof/>
                <w:webHidden/>
              </w:rPr>
            </w:r>
            <w:r w:rsidR="000F2474">
              <w:rPr>
                <w:noProof/>
                <w:webHidden/>
              </w:rPr>
              <w:fldChar w:fldCharType="separate"/>
            </w:r>
            <w:r w:rsidR="000F2474">
              <w:rPr>
                <w:noProof/>
                <w:webHidden/>
              </w:rPr>
              <w:t>6</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62" w:history="1">
            <w:r w:rsidR="000F2474">
              <w:rPr>
                <w:rStyle w:val="-"/>
                <w:noProof/>
              </w:rPr>
              <w:t>3</w:t>
            </w:r>
            <w:r w:rsidR="000F2474" w:rsidRPr="00572F44">
              <w:rPr>
                <w:rStyle w:val="-"/>
                <w:noProof/>
                <w:lang w:val="en-US"/>
              </w:rPr>
              <w:t>.1</w:t>
            </w:r>
            <w:r w:rsidR="000F2474">
              <w:rPr>
                <w:rFonts w:asciiTheme="minorHAnsi" w:eastAsiaTheme="minorEastAsia" w:hAnsiTheme="minorHAnsi"/>
                <w:noProof/>
                <w:sz w:val="22"/>
                <w:lang w:eastAsia="el-GR"/>
              </w:rPr>
              <w:tab/>
            </w:r>
            <w:r w:rsidR="000F2474" w:rsidRPr="00572F44">
              <w:rPr>
                <w:rStyle w:val="-"/>
                <w:noProof/>
                <w:lang w:val="en-US"/>
              </w:rPr>
              <w:t>Holism</w:t>
            </w:r>
            <w:r w:rsidR="000F2474">
              <w:rPr>
                <w:noProof/>
                <w:webHidden/>
              </w:rPr>
              <w:tab/>
            </w:r>
            <w:r w:rsidR="000F2474">
              <w:rPr>
                <w:noProof/>
                <w:webHidden/>
              </w:rPr>
              <w:fldChar w:fldCharType="begin"/>
            </w:r>
            <w:r w:rsidR="000F2474">
              <w:rPr>
                <w:noProof/>
                <w:webHidden/>
              </w:rPr>
              <w:instrText xml:space="preserve"> PAGEREF _Toc509680762 \h </w:instrText>
            </w:r>
            <w:r w:rsidR="000F2474">
              <w:rPr>
                <w:noProof/>
                <w:webHidden/>
              </w:rPr>
            </w:r>
            <w:r w:rsidR="000F2474">
              <w:rPr>
                <w:noProof/>
                <w:webHidden/>
              </w:rPr>
              <w:fldChar w:fldCharType="separate"/>
            </w:r>
            <w:r w:rsidR="000F2474">
              <w:rPr>
                <w:noProof/>
                <w:webHidden/>
              </w:rPr>
              <w:t>6</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63" w:history="1">
            <w:r w:rsidR="006930D1">
              <w:rPr>
                <w:rStyle w:val="-"/>
                <w:noProof/>
              </w:rPr>
              <w:t>3</w:t>
            </w:r>
            <w:r w:rsidR="006930D1">
              <w:rPr>
                <w:rStyle w:val="-"/>
                <w:noProof/>
                <w:lang w:val="en-US"/>
              </w:rPr>
              <w:t>.</w:t>
            </w:r>
            <w:r w:rsidR="006930D1">
              <w:rPr>
                <w:rStyle w:val="-"/>
                <w:noProof/>
              </w:rPr>
              <w:t>2</w:t>
            </w:r>
            <w:r w:rsidR="000F2474">
              <w:rPr>
                <w:rFonts w:asciiTheme="minorHAnsi" w:eastAsiaTheme="minorEastAsia" w:hAnsiTheme="minorHAnsi"/>
                <w:noProof/>
                <w:sz w:val="22"/>
                <w:lang w:eastAsia="el-GR"/>
              </w:rPr>
              <w:tab/>
            </w:r>
            <w:r w:rsidR="000F2474" w:rsidRPr="00572F44">
              <w:rPr>
                <w:rStyle w:val="-"/>
                <w:noProof/>
                <w:lang w:val="en-US"/>
              </w:rPr>
              <w:t>Relation to the environment</w:t>
            </w:r>
            <w:r w:rsidR="000F2474">
              <w:rPr>
                <w:noProof/>
                <w:webHidden/>
              </w:rPr>
              <w:tab/>
            </w:r>
            <w:r w:rsidR="000F2474">
              <w:rPr>
                <w:noProof/>
                <w:webHidden/>
              </w:rPr>
              <w:fldChar w:fldCharType="begin"/>
            </w:r>
            <w:r w:rsidR="000F2474">
              <w:rPr>
                <w:noProof/>
                <w:webHidden/>
              </w:rPr>
              <w:instrText xml:space="preserve"> PAGEREF _Toc509680763 \h </w:instrText>
            </w:r>
            <w:r w:rsidR="000F2474">
              <w:rPr>
                <w:noProof/>
                <w:webHidden/>
              </w:rPr>
            </w:r>
            <w:r w:rsidR="000F2474">
              <w:rPr>
                <w:noProof/>
                <w:webHidden/>
              </w:rPr>
              <w:fldChar w:fldCharType="separate"/>
            </w:r>
            <w:r w:rsidR="000F2474">
              <w:rPr>
                <w:noProof/>
                <w:webHidden/>
              </w:rPr>
              <w:t>7</w:t>
            </w:r>
            <w:r w:rsidR="000F2474">
              <w:rPr>
                <w:noProof/>
                <w:webHidden/>
              </w:rPr>
              <w:fldChar w:fldCharType="end"/>
            </w:r>
          </w:hyperlink>
        </w:p>
        <w:p w:rsidR="000F2474" w:rsidRDefault="00AE1EF5" w:rsidP="000F2474">
          <w:pPr>
            <w:pStyle w:val="10"/>
            <w:tabs>
              <w:tab w:val="left" w:pos="1320"/>
              <w:tab w:val="right" w:leader="dot" w:pos="9060"/>
            </w:tabs>
            <w:rPr>
              <w:rFonts w:asciiTheme="minorHAnsi" w:eastAsiaTheme="minorEastAsia" w:hAnsiTheme="minorHAnsi"/>
              <w:noProof/>
              <w:sz w:val="22"/>
              <w:lang w:eastAsia="el-GR"/>
            </w:rPr>
          </w:pPr>
          <w:hyperlink w:anchor="_Toc509680764" w:history="1">
            <w:r w:rsidR="000F2474" w:rsidRPr="00572F44">
              <w:rPr>
                <w:rStyle w:val="-"/>
                <w:noProof/>
                <w:lang w:val="en-US"/>
              </w:rPr>
              <w:t>4.</w:t>
            </w:r>
            <w:r w:rsidR="000F2474">
              <w:rPr>
                <w:rFonts w:asciiTheme="minorHAnsi" w:eastAsiaTheme="minorEastAsia" w:hAnsiTheme="minorHAnsi"/>
                <w:noProof/>
                <w:sz w:val="22"/>
                <w:lang w:eastAsia="el-GR"/>
              </w:rPr>
              <w:tab/>
            </w:r>
            <w:r w:rsidR="000F2474" w:rsidRPr="00572F44">
              <w:rPr>
                <w:rStyle w:val="-"/>
                <w:noProof/>
                <w:lang w:val="en-US"/>
              </w:rPr>
              <w:t>Human ecology</w:t>
            </w:r>
            <w:r w:rsidR="000F2474">
              <w:rPr>
                <w:noProof/>
                <w:webHidden/>
              </w:rPr>
              <w:tab/>
            </w:r>
            <w:r w:rsidR="000F2474">
              <w:rPr>
                <w:noProof/>
                <w:webHidden/>
              </w:rPr>
              <w:fldChar w:fldCharType="begin"/>
            </w:r>
            <w:r w:rsidR="000F2474">
              <w:rPr>
                <w:noProof/>
                <w:webHidden/>
              </w:rPr>
              <w:instrText xml:space="preserve"> PAGEREF _Toc509680764 \h </w:instrText>
            </w:r>
            <w:r w:rsidR="000F2474">
              <w:rPr>
                <w:noProof/>
                <w:webHidden/>
              </w:rPr>
            </w:r>
            <w:r w:rsidR="000F2474">
              <w:rPr>
                <w:noProof/>
                <w:webHidden/>
              </w:rPr>
              <w:fldChar w:fldCharType="separate"/>
            </w:r>
            <w:r w:rsidR="000F2474">
              <w:rPr>
                <w:noProof/>
                <w:webHidden/>
              </w:rPr>
              <w:t>9</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65" w:history="1">
            <w:r w:rsidR="006930D1">
              <w:rPr>
                <w:rStyle w:val="-"/>
                <w:noProof/>
              </w:rPr>
              <w:t>4</w:t>
            </w:r>
            <w:r w:rsidR="000F2474" w:rsidRPr="00572F44">
              <w:rPr>
                <w:rStyle w:val="-"/>
                <w:noProof/>
                <w:lang w:val="en-US"/>
              </w:rPr>
              <w:t>.1</w:t>
            </w:r>
            <w:r w:rsidR="000F2474">
              <w:rPr>
                <w:rFonts w:asciiTheme="minorHAnsi" w:eastAsiaTheme="minorEastAsia" w:hAnsiTheme="minorHAnsi"/>
                <w:noProof/>
                <w:sz w:val="22"/>
                <w:lang w:eastAsia="el-GR"/>
              </w:rPr>
              <w:tab/>
            </w:r>
            <w:r w:rsidR="000F2474" w:rsidRPr="00572F44">
              <w:rPr>
                <w:rStyle w:val="-"/>
                <w:noProof/>
                <w:lang w:val="en-US"/>
              </w:rPr>
              <w:t>Restoration and management</w:t>
            </w:r>
            <w:r w:rsidR="000F2474">
              <w:rPr>
                <w:noProof/>
                <w:webHidden/>
              </w:rPr>
              <w:tab/>
            </w:r>
            <w:r w:rsidR="000F2474">
              <w:rPr>
                <w:noProof/>
                <w:webHidden/>
              </w:rPr>
              <w:fldChar w:fldCharType="begin"/>
            </w:r>
            <w:r w:rsidR="000F2474">
              <w:rPr>
                <w:noProof/>
                <w:webHidden/>
              </w:rPr>
              <w:instrText xml:space="preserve"> PAGEREF _Toc509680765 \h </w:instrText>
            </w:r>
            <w:r w:rsidR="000F2474">
              <w:rPr>
                <w:noProof/>
                <w:webHidden/>
              </w:rPr>
            </w:r>
            <w:r w:rsidR="000F2474">
              <w:rPr>
                <w:noProof/>
                <w:webHidden/>
              </w:rPr>
              <w:fldChar w:fldCharType="separate"/>
            </w:r>
            <w:r w:rsidR="000F2474">
              <w:rPr>
                <w:noProof/>
                <w:webHidden/>
              </w:rPr>
              <w:t>10</w:t>
            </w:r>
            <w:r w:rsidR="000F2474">
              <w:rPr>
                <w:noProof/>
                <w:webHidden/>
              </w:rPr>
              <w:fldChar w:fldCharType="end"/>
            </w:r>
          </w:hyperlink>
        </w:p>
        <w:p w:rsidR="000F2474" w:rsidRDefault="00AE1EF5" w:rsidP="000F2474">
          <w:pPr>
            <w:pStyle w:val="10"/>
            <w:tabs>
              <w:tab w:val="left" w:pos="1320"/>
              <w:tab w:val="right" w:leader="dot" w:pos="9060"/>
            </w:tabs>
            <w:rPr>
              <w:rFonts w:asciiTheme="minorHAnsi" w:eastAsiaTheme="minorEastAsia" w:hAnsiTheme="minorHAnsi"/>
              <w:noProof/>
              <w:sz w:val="22"/>
              <w:lang w:eastAsia="el-GR"/>
            </w:rPr>
          </w:pPr>
          <w:hyperlink w:anchor="_Toc509680766" w:history="1">
            <w:r w:rsidR="000F2474" w:rsidRPr="00572F44">
              <w:rPr>
                <w:rStyle w:val="-"/>
                <w:noProof/>
                <w:lang w:val="en-US"/>
              </w:rPr>
              <w:t>5.</w:t>
            </w:r>
            <w:r w:rsidR="000F2474">
              <w:rPr>
                <w:rFonts w:asciiTheme="minorHAnsi" w:eastAsiaTheme="minorEastAsia" w:hAnsiTheme="minorHAnsi"/>
                <w:noProof/>
                <w:sz w:val="22"/>
                <w:lang w:eastAsia="el-GR"/>
              </w:rPr>
              <w:tab/>
            </w:r>
            <w:r w:rsidR="000F2474" w:rsidRPr="00572F44">
              <w:rPr>
                <w:rStyle w:val="-"/>
                <w:noProof/>
                <w:lang w:val="en-US"/>
              </w:rPr>
              <w:t>Relation to evolution</w:t>
            </w:r>
            <w:r w:rsidR="000F2474">
              <w:rPr>
                <w:noProof/>
                <w:webHidden/>
              </w:rPr>
              <w:tab/>
            </w:r>
            <w:r w:rsidR="000F2474">
              <w:rPr>
                <w:noProof/>
                <w:webHidden/>
              </w:rPr>
              <w:fldChar w:fldCharType="begin"/>
            </w:r>
            <w:r w:rsidR="000F2474">
              <w:rPr>
                <w:noProof/>
                <w:webHidden/>
              </w:rPr>
              <w:instrText xml:space="preserve"> PAGEREF _Toc509680766 \h </w:instrText>
            </w:r>
            <w:r w:rsidR="000F2474">
              <w:rPr>
                <w:noProof/>
                <w:webHidden/>
              </w:rPr>
            </w:r>
            <w:r w:rsidR="000F2474">
              <w:rPr>
                <w:noProof/>
                <w:webHidden/>
              </w:rPr>
              <w:fldChar w:fldCharType="separate"/>
            </w:r>
            <w:r w:rsidR="000F2474">
              <w:rPr>
                <w:noProof/>
                <w:webHidden/>
              </w:rPr>
              <w:t>11</w:t>
            </w:r>
            <w:r w:rsidR="000F2474">
              <w:rPr>
                <w:noProof/>
                <w:webHidden/>
              </w:rPr>
              <w:fldChar w:fldCharType="end"/>
            </w:r>
          </w:hyperlink>
        </w:p>
        <w:p w:rsidR="000F2474" w:rsidRDefault="00AE1EF5" w:rsidP="000975E8">
          <w:pPr>
            <w:pStyle w:val="20"/>
            <w:rPr>
              <w:rFonts w:asciiTheme="minorHAnsi" w:eastAsiaTheme="minorEastAsia" w:hAnsiTheme="minorHAnsi"/>
              <w:noProof/>
              <w:sz w:val="22"/>
              <w:lang w:eastAsia="el-GR"/>
            </w:rPr>
          </w:pPr>
          <w:hyperlink w:anchor="_Toc509680767" w:history="1">
            <w:r w:rsidR="000F2474" w:rsidRPr="00572F44">
              <w:rPr>
                <w:rStyle w:val="-"/>
                <w:noProof/>
                <w:lang w:val="en-US"/>
              </w:rPr>
              <w:t>5.1</w:t>
            </w:r>
            <w:r w:rsidR="000F2474">
              <w:rPr>
                <w:rFonts w:asciiTheme="minorHAnsi" w:eastAsiaTheme="minorEastAsia" w:hAnsiTheme="minorHAnsi"/>
                <w:noProof/>
                <w:sz w:val="22"/>
                <w:lang w:eastAsia="el-GR"/>
              </w:rPr>
              <w:tab/>
            </w:r>
            <w:r w:rsidR="000F2474" w:rsidRPr="00572F44">
              <w:rPr>
                <w:rStyle w:val="-"/>
                <w:noProof/>
                <w:lang w:val="en-US"/>
              </w:rPr>
              <w:t>Radiation: heat, temperature and light</w:t>
            </w:r>
            <w:r w:rsidR="000F2474">
              <w:rPr>
                <w:noProof/>
                <w:webHidden/>
              </w:rPr>
              <w:tab/>
            </w:r>
            <w:r w:rsidR="000F2474">
              <w:rPr>
                <w:noProof/>
                <w:webHidden/>
              </w:rPr>
              <w:fldChar w:fldCharType="begin"/>
            </w:r>
            <w:r w:rsidR="000F2474">
              <w:rPr>
                <w:noProof/>
                <w:webHidden/>
              </w:rPr>
              <w:instrText xml:space="preserve"> PAGEREF _Toc509680767 \h </w:instrText>
            </w:r>
            <w:r w:rsidR="000F2474">
              <w:rPr>
                <w:noProof/>
                <w:webHidden/>
              </w:rPr>
            </w:r>
            <w:r w:rsidR="000F2474">
              <w:rPr>
                <w:noProof/>
                <w:webHidden/>
              </w:rPr>
              <w:fldChar w:fldCharType="separate"/>
            </w:r>
            <w:r w:rsidR="000F2474">
              <w:rPr>
                <w:noProof/>
                <w:webHidden/>
              </w:rPr>
              <w:t>11</w:t>
            </w:r>
            <w:r w:rsidR="000F2474">
              <w:rPr>
                <w:noProof/>
                <w:webHidden/>
              </w:rPr>
              <w:fldChar w:fldCharType="end"/>
            </w:r>
          </w:hyperlink>
        </w:p>
        <w:p w:rsidR="000F2474" w:rsidRDefault="00AE1EF5" w:rsidP="000F2474">
          <w:pPr>
            <w:pStyle w:val="10"/>
            <w:tabs>
              <w:tab w:val="left" w:pos="1320"/>
              <w:tab w:val="right" w:leader="dot" w:pos="9060"/>
            </w:tabs>
            <w:rPr>
              <w:rFonts w:asciiTheme="minorHAnsi" w:eastAsiaTheme="minorEastAsia" w:hAnsiTheme="minorHAnsi"/>
              <w:noProof/>
              <w:sz w:val="22"/>
              <w:lang w:eastAsia="el-GR"/>
            </w:rPr>
          </w:pPr>
          <w:hyperlink w:anchor="_Toc509680768" w:history="1">
            <w:r w:rsidR="000F2474" w:rsidRPr="00572F44">
              <w:rPr>
                <w:rStyle w:val="-"/>
                <w:noProof/>
              </w:rPr>
              <w:t>6.</w:t>
            </w:r>
            <w:r w:rsidR="000F2474">
              <w:rPr>
                <w:rFonts w:asciiTheme="minorHAnsi" w:eastAsiaTheme="minorEastAsia" w:hAnsiTheme="minorHAnsi"/>
                <w:noProof/>
                <w:sz w:val="22"/>
                <w:lang w:eastAsia="el-GR"/>
              </w:rPr>
              <w:tab/>
            </w:r>
            <w:r w:rsidR="000F2474" w:rsidRPr="00572F44">
              <w:rPr>
                <w:rStyle w:val="-"/>
                <w:noProof/>
                <w:lang w:val="en-US"/>
              </w:rPr>
              <w:t>Η οικογ</w:t>
            </w:r>
            <w:r w:rsidR="000F2474" w:rsidRPr="00572F44">
              <w:rPr>
                <w:rStyle w:val="-"/>
                <w:noProof/>
              </w:rPr>
              <w:t>έ</w:t>
            </w:r>
            <w:r w:rsidR="000F2474" w:rsidRPr="00572F44">
              <w:rPr>
                <w:rStyle w:val="-"/>
                <w:noProof/>
                <w:lang w:val="en-US"/>
              </w:rPr>
              <w:t>νει</w:t>
            </w:r>
            <w:r w:rsidR="000F2474" w:rsidRPr="00572F44">
              <w:rPr>
                <w:rStyle w:val="-"/>
                <w:noProof/>
              </w:rPr>
              <w:t xml:space="preserve">ά </w:t>
            </w:r>
            <w:r w:rsidR="000F2474" w:rsidRPr="00572F44">
              <w:rPr>
                <w:rStyle w:val="-"/>
                <w:noProof/>
                <w:lang w:val="en-US"/>
              </w:rPr>
              <w:t>μου</w:t>
            </w:r>
            <w:r w:rsidR="000F2474">
              <w:rPr>
                <w:noProof/>
                <w:webHidden/>
              </w:rPr>
              <w:tab/>
            </w:r>
            <w:r w:rsidR="000F2474">
              <w:rPr>
                <w:noProof/>
                <w:webHidden/>
              </w:rPr>
              <w:fldChar w:fldCharType="begin"/>
            </w:r>
            <w:r w:rsidR="000F2474">
              <w:rPr>
                <w:noProof/>
                <w:webHidden/>
              </w:rPr>
              <w:instrText xml:space="preserve"> PAGEREF _Toc509680768 \h </w:instrText>
            </w:r>
            <w:r w:rsidR="000F2474">
              <w:rPr>
                <w:noProof/>
                <w:webHidden/>
              </w:rPr>
            </w:r>
            <w:r w:rsidR="000F2474">
              <w:rPr>
                <w:noProof/>
                <w:webHidden/>
              </w:rPr>
              <w:fldChar w:fldCharType="separate"/>
            </w:r>
            <w:r w:rsidR="000F2474">
              <w:rPr>
                <w:noProof/>
                <w:webHidden/>
              </w:rPr>
              <w:t>13</w:t>
            </w:r>
            <w:r w:rsidR="000F2474">
              <w:rPr>
                <w:noProof/>
                <w:webHidden/>
              </w:rPr>
              <w:fldChar w:fldCharType="end"/>
            </w:r>
          </w:hyperlink>
        </w:p>
        <w:p w:rsidR="000F2474" w:rsidRDefault="000F2474" w:rsidP="000F2474">
          <w:r>
            <w:fldChar w:fldCharType="end"/>
          </w:r>
        </w:p>
      </w:sdtContent>
    </w:sdt>
    <w:p w:rsidR="000F2474" w:rsidRDefault="000F2474" w:rsidP="000F2474">
      <w:pPr>
        <w:pStyle w:val="1"/>
        <w:numPr>
          <w:ilvl w:val="0"/>
          <w:numId w:val="0"/>
        </w:numPr>
        <w:ind w:left="2138"/>
        <w:rPr>
          <w:lang w:val="en-US"/>
        </w:rPr>
      </w:pPr>
    </w:p>
    <w:p w:rsidR="000F2474" w:rsidRDefault="000F2474" w:rsidP="000F2474">
      <w:pPr>
        <w:rPr>
          <w:rFonts w:ascii="Arial" w:eastAsiaTheme="majorEastAsia" w:hAnsi="Arial" w:cstheme="majorBidi"/>
          <w:color w:val="FF0000"/>
          <w:sz w:val="34"/>
          <w:szCs w:val="32"/>
          <w:lang w:val="en-US"/>
        </w:rPr>
      </w:pPr>
      <w:r>
        <w:rPr>
          <w:lang w:val="en-US"/>
        </w:rPr>
        <w:br w:type="page"/>
      </w:r>
    </w:p>
    <w:p w:rsidR="000F2474" w:rsidRPr="004B2F2D" w:rsidRDefault="000F2474" w:rsidP="000F2474">
      <w:pPr>
        <w:pStyle w:val="1"/>
        <w:numPr>
          <w:ilvl w:val="0"/>
          <w:numId w:val="1"/>
        </w:numPr>
        <w:rPr>
          <w:lang w:val="en-US"/>
        </w:rPr>
      </w:pPr>
      <w:bookmarkStart w:id="0" w:name="_Toc509680756"/>
      <w:r w:rsidRPr="004B2F2D">
        <w:rPr>
          <w:lang w:val="en-US"/>
        </w:rPr>
        <w:lastRenderedPageBreak/>
        <w:t>Ecology</w:t>
      </w:r>
      <w:bookmarkEnd w:id="0"/>
    </w:p>
    <w:p w:rsidR="000F2474" w:rsidRPr="00E22B5E" w:rsidRDefault="000F2474" w:rsidP="000F2474">
      <w:pPr>
        <w:rPr>
          <w:lang w:val="en-US"/>
        </w:rPr>
      </w:pPr>
      <w:r w:rsidRPr="00E22B5E">
        <w:rPr>
          <w:lang w:val="en-US"/>
        </w:rPr>
        <w:t>Ecology (from Greek: οἶκος, "house", or "environment"; -λογία, "study of")[A]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w:t>
      </w:r>
      <w:bookmarkStart w:id="1" w:name="_GoBack"/>
      <w:bookmarkEnd w:id="1"/>
      <w:r w:rsidRPr="00E22B5E">
        <w:rPr>
          <w:lang w:val="en-US"/>
        </w:rPr>
        <w:t xml:space="preserve">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w:t>
      </w:r>
      <w:del w:id="2" w:author="tsarli" w:date="2018-03-26T20:30:00Z">
        <w:r w:rsidRPr="00E22B5E" w:rsidDel="00EA312F">
          <w:rPr>
            <w:lang w:val="en-US"/>
          </w:rPr>
          <w:delText xml:space="preserve">specific </w:delText>
        </w:r>
      </w:del>
      <w:ins w:id="3" w:author="tsarli" w:date="2018-03-26T20:30:00Z">
        <w:r w:rsidR="00EA312F">
          <w:rPr>
            <w:lang w:val="en-US"/>
          </w:rPr>
          <w:t>precise</w:t>
        </w:r>
        <w:r w:rsidR="00EA312F" w:rsidRPr="00E22B5E">
          <w:rPr>
            <w:lang w:val="en-US"/>
          </w:rPr>
          <w:t xml:space="preserve"> </w:t>
        </w:r>
      </w:ins>
      <w:r w:rsidRPr="00E22B5E">
        <w:rPr>
          <w:lang w:val="en-US"/>
        </w:rPr>
        <w:t>life history traits. Biodiversity means the varieties of species, genes, and ecosystems, enhances certain ecosystem services.</w:t>
      </w:r>
    </w:p>
    <w:p w:rsidR="000F2474" w:rsidRPr="00E22B5E" w:rsidRDefault="000F2474" w:rsidP="000F2474">
      <w:pPr>
        <w:rPr>
          <w:lang w:val="en-US"/>
        </w:rPr>
      </w:pPr>
      <w:r w:rsidRPr="00E22B5E">
        <w:rPr>
          <w:lang w:val="en-US"/>
        </w:rPr>
        <w:t xml:space="preserve">Ecology is not synonymous with environmentalism, </w:t>
      </w:r>
      <w:del w:id="4" w:author="tsarli" w:date="2018-03-26T20:30:00Z">
        <w:r w:rsidRPr="00E22B5E" w:rsidDel="00EA312F">
          <w:rPr>
            <w:lang w:val="en-US"/>
          </w:rPr>
          <w:delText xml:space="preserve">natural </w:delText>
        </w:r>
      </w:del>
      <w:ins w:id="5" w:author="tsarli" w:date="2018-03-26T20:30:00Z">
        <w:r w:rsidR="00EA312F">
          <w:rPr>
            <w:lang w:val="en-US"/>
          </w:rPr>
          <w:t>usual</w:t>
        </w:r>
        <w:r w:rsidR="00EA312F" w:rsidRPr="00E22B5E">
          <w:rPr>
            <w:lang w:val="en-US"/>
          </w:rPr>
          <w:t xml:space="preserve"> </w:t>
        </w:r>
      </w:ins>
      <w:r w:rsidRPr="00E22B5E">
        <w:rPr>
          <w:lang w:val="en-US"/>
        </w:rPr>
        <w:t>history, or environmental science. It overlaps with the closely</w:t>
      </w:r>
      <w:del w:id="6" w:author="tsarli" w:date="2018-03-26T20:35:00Z">
        <w:r w:rsidRPr="00E22B5E" w:rsidDel="00EA312F">
          <w:rPr>
            <w:lang w:val="en-US"/>
          </w:rPr>
          <w:delText xml:space="preserve"> related </w:delText>
        </w:r>
      </w:del>
      <w:ins w:id="7" w:author="tsarli" w:date="2018-03-26T20:35:00Z">
        <w:r w:rsidR="00EA312F">
          <w:rPr>
            <w:lang w:val="en-US"/>
          </w:rPr>
          <w:t>connected</w:t>
        </w:r>
      </w:ins>
      <w:ins w:id="8" w:author="tsarli" w:date="2018-03-26T20:36:00Z">
        <w:r w:rsidR="00EA312F">
          <w:rPr>
            <w:lang w:val="en-US"/>
          </w:rPr>
          <w:t xml:space="preserve"> </w:t>
        </w:r>
      </w:ins>
      <w:r w:rsidRPr="00E22B5E">
        <w:rPr>
          <w:lang w:val="en-US"/>
        </w:rPr>
        <w:t>sciences of evolutionary biology, genetics, and ethology. An important focus for ecologists is to improve the understanding of how biodiversity affects</w:t>
      </w:r>
      <w:del w:id="9" w:author="tsarli" w:date="2018-03-26T20:34:00Z">
        <w:r w:rsidRPr="00E22B5E" w:rsidDel="00EA312F">
          <w:rPr>
            <w:lang w:val="en-US"/>
          </w:rPr>
          <w:delText xml:space="preserve"> ecological</w:delText>
        </w:r>
      </w:del>
      <w:ins w:id="10" w:author="tsarli" w:date="2018-03-26T20:34:00Z">
        <w:r w:rsidR="00EA312F">
          <w:rPr>
            <w:lang w:val="en-US"/>
          </w:rPr>
          <w:t>biological</w:t>
        </w:r>
      </w:ins>
      <w:r w:rsidRPr="00E22B5E">
        <w:rPr>
          <w:lang w:val="en-US"/>
        </w:rPr>
        <w:t xml:space="preserve"> function. Ecologists seek to explain:</w:t>
      </w:r>
    </w:p>
    <w:p w:rsidR="000F2474" w:rsidRPr="00E22B5E" w:rsidRDefault="000F2474" w:rsidP="000F2474">
      <w:pPr>
        <w:rPr>
          <w:lang w:val="en-US"/>
        </w:rPr>
      </w:pPr>
      <w:r w:rsidRPr="00E22B5E">
        <w:rPr>
          <w:lang w:val="en-US"/>
        </w:rPr>
        <w:t>Life processes, interactions, and adaptations</w:t>
      </w:r>
    </w:p>
    <w:p w:rsidR="000F2474" w:rsidRPr="00E22B5E" w:rsidRDefault="000F2474" w:rsidP="000F2474">
      <w:pPr>
        <w:rPr>
          <w:lang w:val="en-US"/>
        </w:rPr>
      </w:pPr>
      <w:r w:rsidRPr="00E22B5E">
        <w:rPr>
          <w:lang w:val="en-US"/>
        </w:rPr>
        <w:t>The movement of materials and energy through living communities</w:t>
      </w:r>
    </w:p>
    <w:p w:rsidR="000F2474" w:rsidRPr="00E22B5E" w:rsidRDefault="000F2474" w:rsidP="000F2474">
      <w:pPr>
        <w:rPr>
          <w:lang w:val="en-US"/>
        </w:rPr>
      </w:pPr>
      <w:r w:rsidRPr="00E22B5E">
        <w:rPr>
          <w:lang w:val="en-US"/>
        </w:rPr>
        <w:t>The successional development of ecosystems</w:t>
      </w:r>
    </w:p>
    <w:p w:rsidR="000F2474" w:rsidRPr="00E22B5E" w:rsidRDefault="000F2474" w:rsidP="000F2474">
      <w:pPr>
        <w:rPr>
          <w:lang w:val="en-US"/>
        </w:rPr>
      </w:pPr>
      <w:r w:rsidRPr="00E22B5E">
        <w:rPr>
          <w:lang w:val="en-US"/>
        </w:rPr>
        <w:t>The abundance and distribution of organisms and biodiversity in the context of the environment.</w:t>
      </w:r>
    </w:p>
    <w:p w:rsidR="000F2474" w:rsidRPr="00E22B5E" w:rsidRDefault="000F2474" w:rsidP="000F2474">
      <w:pPr>
        <w:rPr>
          <w:lang w:val="en-US"/>
        </w:rPr>
      </w:pPr>
      <w:r w:rsidRPr="00E22B5E">
        <w:rPr>
          <w:lang w:val="en-US"/>
        </w:rPr>
        <w:t xml:space="preserve">Ecology has practical applications in conservation biology, wetland management, natural resource management (agroecology, agriculture, forestry, agroforestry, fisheries), city planning (urban ecology), community health, economics, basic and applied science, and human social interaction (human ecology). For example, the Circles of Sustainability approach treats ecology as more than the environment 'out there'. It is not treated as separate from humans. Organisms (including humans) and resources compose ecosystems which, in turn, maintain biophysical feedback mechanisms that moderate processes acting on living (biotic) and non-living (abiotic) components of the planet. Ecosystems sustain life-supporting functions and produce natural capital like biomass production (food, fuel, fiber, and medicine), the regulation of climate, global biogeochemical cycles, water filtration, </w:t>
      </w:r>
      <w:r w:rsidRPr="00E22B5E">
        <w:rPr>
          <w:lang w:val="en-US"/>
        </w:rPr>
        <w:lastRenderedPageBreak/>
        <w:t>soil formation, erosion control, flood protection, and many other natural features of scientific, historical, economic, or intrinsic value.</w:t>
      </w:r>
    </w:p>
    <w:p w:rsidR="000F2474" w:rsidRPr="002F6AC8" w:rsidRDefault="000F2474" w:rsidP="000F2474">
      <w:pPr>
        <w:rPr>
          <w:rFonts w:cs="Times New Roman"/>
          <w:lang w:val="en-US"/>
        </w:rPr>
      </w:pPr>
      <w:r w:rsidRPr="00E22B5E">
        <w:rPr>
          <w:lang w:val="en-US"/>
        </w:rPr>
        <w:t xml:space="preserve">The word "ecology" ("Ökologie") was coined in 1866 by the German scientist Ernst Haeckel. Ecological thought is derivative of established currents in philosophy, particularly from ethics and politics.[2] Ancient Greek philosophers such as Hippocrates and Aristotle laid the foundations of ecology in their studies on natural history. Modern ecology became a much more rigorous science in the late 19th century. Evolutionary concepts relating to adaptation and natural selection became the </w:t>
      </w:r>
      <w:r w:rsidRPr="002F6AC8">
        <w:rPr>
          <w:rFonts w:cs="Times New Roman"/>
          <w:lang w:val="en-US"/>
        </w:rPr>
        <w:t>cornerstones of modern ecological theory</w:t>
      </w:r>
    </w:p>
    <w:p w:rsidR="000F2474" w:rsidRDefault="000F2474" w:rsidP="000F2474">
      <w:pPr>
        <w:pStyle w:val="1"/>
        <w:numPr>
          <w:ilvl w:val="0"/>
          <w:numId w:val="1"/>
        </w:numPr>
        <w:rPr>
          <w:lang w:val="en-US"/>
        </w:rPr>
      </w:pPr>
      <w:bookmarkStart w:id="11" w:name="_Toc509680757"/>
      <w:r w:rsidRPr="000623E8">
        <w:rPr>
          <w:lang w:val="en-US"/>
        </w:rPr>
        <w:t>Levels, scope, and scale of organization</w:t>
      </w:r>
      <w:bookmarkEnd w:id="11"/>
    </w:p>
    <w:p w:rsidR="000F2474" w:rsidRPr="00E8578E" w:rsidRDefault="000F2474" w:rsidP="000F2474">
      <w:pPr>
        <w:rPr>
          <w:lang w:val="en-US"/>
        </w:rPr>
      </w:pPr>
      <w:r>
        <w:rPr>
          <w:lang w:val="en-US"/>
        </w:rPr>
        <w:t xml:space="preserve">The </w:t>
      </w:r>
      <w:r w:rsidRPr="00E8578E">
        <w:rPr>
          <w:lang w:val="en-US"/>
        </w:rPr>
        <w:t>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it.[3] Several generations of an aphid population can exist over the lifespan of a single leaf. Each of those aphids, in turn, support diverse bacterial communities.[4] The nature of connections in ecological communities cannot be explained by knowing the details of each species in isolation, because the emergent pattern is neither revealed nor predicted until the ecosystem is studied as an integrated whole.[5] Some ecological principles, however, do exhibit collective properties where the sum of the components explain the properties of the whole, such as birth rates of a population being equal to the sum of individual births over a designated time frameassume for which an organism has positive fitness.</w:t>
      </w:r>
    </w:p>
    <w:p w:rsidR="000F2474" w:rsidRPr="0031213B" w:rsidRDefault="000F2474" w:rsidP="000F2474">
      <w:pPr>
        <w:rPr>
          <w:lang w:val="en-US"/>
        </w:rPr>
      </w:pPr>
      <w:r w:rsidRPr="00E8578E">
        <w:rPr>
          <w:lang w:val="en-US"/>
        </w:rPr>
        <w:t xml:space="preserve">Biogeographical patterns and range distributions are explained or predicted through knowledge of a species' traits and niche requirements.[35] Species have functional traits that are uniquely adapted to the ecological niche. A trait is a measurable property, phenotype, or characteristic of an organism that may influence its survival. Genes play an important role in the interplay of development and environmental expression of traits.[36] Resident species evolve traits that are fitted to the selection pressures of their local environment. This tends to afford them a competitive advantage and discourages similarly adapted species from having an </w:t>
      </w:r>
      <w:r w:rsidRPr="00E8578E">
        <w:rPr>
          <w:lang w:val="en-US"/>
        </w:rPr>
        <w:lastRenderedPageBreak/>
        <w:t>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habitat or dietary requirements.[37] Some models and empirical studies, however, suggest that disturbances can stabilize the co-evolution and shared niche occupancy of similar species inhabiting species-rich communities.[38] The habitat plus the niche is called the ecotope, which is defined as the full range of environmental and biological variables affecting an entire species.[24]</w:t>
      </w:r>
    </w:p>
    <w:p w:rsidR="000F2474" w:rsidRPr="002F6AC8" w:rsidRDefault="000975E8" w:rsidP="000975E8">
      <w:pPr>
        <w:pStyle w:val="2"/>
        <w:numPr>
          <w:ilvl w:val="0"/>
          <w:numId w:val="0"/>
        </w:numPr>
        <w:ind w:left="1418"/>
        <w:rPr>
          <w:lang w:val="en-US"/>
        </w:rPr>
      </w:pPr>
      <w:r>
        <w:rPr>
          <w:lang w:val="en-US"/>
        </w:rPr>
        <w:t>2.1</w:t>
      </w:r>
      <w:r w:rsidR="000F2474" w:rsidRPr="00A3661D">
        <w:rPr>
          <w:lang w:val="en-US"/>
        </w:rPr>
        <w:t xml:space="preserve"> </w:t>
      </w:r>
      <w:bookmarkStart w:id="12" w:name="_Toc509680758"/>
      <w:r w:rsidR="000F2474" w:rsidRPr="000975E8">
        <w:rPr>
          <w:lang w:val="en-US"/>
        </w:rPr>
        <w:t>Niche construction</w:t>
      </w:r>
      <w:bookmarkEnd w:id="12"/>
    </w:p>
    <w:p w:rsidR="000F2474" w:rsidRPr="00E8578E" w:rsidRDefault="000F2474" w:rsidP="000F2474">
      <w:pPr>
        <w:rPr>
          <w:lang w:val="en-US"/>
        </w:rPr>
      </w:pPr>
      <w:r w:rsidRPr="00E8578E">
        <w:rPr>
          <w:lang w:val="en-US"/>
        </w:rPr>
        <w:t xml:space="preserve">Organisms are subject to environmental pressures, but they also modify their habitats. The regulatory feedback between organisms and their environment can affect conditions from local (e.g., a beaver pond) to global scales, over time and even after death, such as decaying logs or silica skeleton deposits from marine organisms.[39] The process and concept of ecosystem engineering is related to niche construction, but the former relates only to the physical modifications of the habitat whereas the latter also considers the evolutionary implications of physical changes to the environment and the feedback this causes on the process of natural selection. </w:t>
      </w:r>
    </w:p>
    <w:p w:rsidR="000F2474" w:rsidRPr="00E8578E" w:rsidRDefault="000F2474" w:rsidP="000F2474">
      <w:pPr>
        <w:rPr>
          <w:lang w:val="en-US"/>
        </w:rPr>
      </w:pPr>
      <w:r w:rsidRPr="00E8578E">
        <w:rPr>
          <w:lang w:val="en-US"/>
        </w:rPr>
        <w:t>The ecosystem engineering concept has stimulated a new appreciation for the influence that organisms have on the ecosystem and evolutionary process. The term "niche construction" is more often used in reference to the under-appreciated feedback mechanisms of natural selection imparting forces on the abiotic niche.[28][41] An example of natural selection through ecosystem engineering occurs in the nests of social insects, including ants, bees, wasps, and termites. There is an emergent homeostasis or homeorhesis in the structure of the nest that regulates, maintains and defends the physiology of the entire colony. Termite mounds, for example, maintain a constant internal temperature through the design of air-conditioning chimneys. The structure of the nests themselves are subject to the forces of natural selection. Moreover, a nest can survive over successive generations, so that progeny inherit both genetic material and a legacy niche that was constructed before their time.[6][28][29]</w:t>
      </w:r>
    </w:p>
    <w:p w:rsidR="000F2474" w:rsidRPr="00E8578E" w:rsidRDefault="000975E8" w:rsidP="000975E8">
      <w:pPr>
        <w:pStyle w:val="2"/>
        <w:numPr>
          <w:ilvl w:val="0"/>
          <w:numId w:val="0"/>
        </w:numPr>
        <w:ind w:left="1418"/>
        <w:rPr>
          <w:lang w:val="en-US"/>
        </w:rPr>
      </w:pPr>
      <w:bookmarkStart w:id="13" w:name="_Toc509680759"/>
      <w:r>
        <w:rPr>
          <w:lang w:val="en-US"/>
        </w:rPr>
        <w:t xml:space="preserve">2.2 </w:t>
      </w:r>
      <w:r w:rsidR="000F2474" w:rsidRPr="00E8578E">
        <w:rPr>
          <w:lang w:val="en-US"/>
        </w:rPr>
        <w:t>Biome</w:t>
      </w:r>
      <w:bookmarkEnd w:id="13"/>
    </w:p>
    <w:p w:rsidR="000F2474" w:rsidRPr="00E8578E" w:rsidRDefault="000F2474" w:rsidP="000F2474">
      <w:pPr>
        <w:jc w:val="both"/>
        <w:rPr>
          <w:lang w:val="en-US"/>
        </w:rPr>
      </w:pPr>
      <w:r w:rsidRPr="00E8578E">
        <w:rPr>
          <w:lang w:val="en-US"/>
        </w:rPr>
        <w:t xml:space="preserve">Biomes are larger units of organization that categorize regions of the Earth's ecosystems, mainly according to the structure and composition of vegetation.[42]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w:t>
      </w:r>
      <w:r w:rsidRPr="00E8578E">
        <w:rPr>
          <w:lang w:val="en-US"/>
        </w:rPr>
        <w:lastRenderedPageBreak/>
        <w:t>taiga, tundra, hot desert, and polar desert.[43] Other researchers have recently categorized other biomes, such as the human and oceanic microbiomes. To a microbe, the human body is a habitat and a landscape.[44] Microbiomes were discovered largely through advances in molecular genetics, which have revealed a hidden richness of microbial diversity on the planet. The oceanic microbiome plays a significant role in the ecological biogeochemistry of the planet's oceans.[45]</w:t>
      </w:r>
    </w:p>
    <w:p w:rsidR="000F2474" w:rsidRPr="00E8578E" w:rsidRDefault="000975E8" w:rsidP="000975E8">
      <w:pPr>
        <w:pStyle w:val="2"/>
        <w:numPr>
          <w:ilvl w:val="0"/>
          <w:numId w:val="0"/>
        </w:numPr>
        <w:ind w:left="1418"/>
        <w:rPr>
          <w:lang w:val="en-US"/>
        </w:rPr>
      </w:pPr>
      <w:bookmarkStart w:id="14" w:name="_Toc509680760"/>
      <w:r>
        <w:rPr>
          <w:lang w:val="en-US"/>
        </w:rPr>
        <w:t xml:space="preserve">2.3 </w:t>
      </w:r>
      <w:r w:rsidR="000F2474" w:rsidRPr="00E8578E">
        <w:rPr>
          <w:lang w:val="en-US"/>
        </w:rPr>
        <w:t>Biosphere</w:t>
      </w:r>
      <w:bookmarkEnd w:id="14"/>
    </w:p>
    <w:p w:rsidR="000F2474" w:rsidRDefault="000F2474" w:rsidP="000F2474">
      <w:pPr>
        <w:rPr>
          <w:lang w:val="en-US"/>
        </w:rPr>
      </w:pPr>
      <w:r w:rsidRPr="00E8578E">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w:t>
      </w:r>
    </w:p>
    <w:p w:rsidR="000F2474" w:rsidRDefault="000F2474" w:rsidP="000F2474">
      <w:pPr>
        <w:rPr>
          <w:lang w:val="en-US"/>
        </w:rPr>
      </w:pPr>
      <w:r>
        <w:rPr>
          <w:lang w:val="en-US"/>
        </w:rPr>
        <w:br w:type="page"/>
      </w:r>
    </w:p>
    <w:p w:rsidR="000F2474" w:rsidRDefault="000F2474" w:rsidP="000F2474">
      <w:pPr>
        <w:pStyle w:val="1"/>
        <w:numPr>
          <w:ilvl w:val="0"/>
          <w:numId w:val="1"/>
        </w:numPr>
        <w:rPr>
          <w:lang w:val="en-US"/>
        </w:rPr>
      </w:pPr>
      <w:bookmarkStart w:id="15" w:name="_Toc509680761"/>
      <w:r w:rsidRPr="000623E8">
        <w:rPr>
          <w:lang w:val="en-US"/>
        </w:rPr>
        <w:lastRenderedPageBreak/>
        <w:t>Ecological complexity</w:t>
      </w:r>
      <w:bookmarkEnd w:id="15"/>
    </w:p>
    <w:p w:rsidR="000F2474" w:rsidRPr="00E22B5E" w:rsidRDefault="000F2474" w:rsidP="000F2474">
      <w:pPr>
        <w:rPr>
          <w:lang w:val="en-US"/>
        </w:rPr>
      </w:pPr>
      <w:r w:rsidRPr="00E22B5E">
        <w:rPr>
          <w:lang w:val="en-US"/>
        </w:rPr>
        <w:t>Complexity is understood as a large computational effort needed to piece together numerous interacting parts exceeding the iterative memory capacity of the human mind. Global patterns of biological diversity are complex. This biocomplexity stems from the interplay among ecological processes that operate and influence patterns at different scales that grade into each other, such as transitional areas or ecotones spanning landscapes. Complexity stems from the interplay among levels of biological organization as energy, and matter is integrated into larger units that superimpose onto the smaller parts. "What were wholes on one level become parts on a higher one."[95]:209 Small scale patterns do not necessarily explain large scale phenomena, otherwise captured in the expression (coined by Aristotle) 'the sum is greater than the parts'.[96][97][E]</w:t>
      </w:r>
    </w:p>
    <w:p w:rsidR="000F2474" w:rsidRPr="00E22B5E" w:rsidRDefault="000F2474" w:rsidP="000F2474">
      <w:pPr>
        <w:rPr>
          <w:lang w:val="en-US"/>
        </w:rPr>
      </w:pPr>
      <w:r w:rsidRPr="00E22B5E">
        <w:rPr>
          <w:lang w:val="en-US"/>
        </w:rPr>
        <w:t>"Complexity in ecology is of at least six distinct types: spatial, temporal, structural, process, behavioral, and geometric."[98]:3 From these principles, ecologists have identified emergent and self-organizing phenomena that operate at different environmental scales of influence, ranging from molecular to planetary, and these require different explanations at each integrative level.[48][99] Ecological complexity relates to the dynamic resilience of ecosystems that transition to multiple shifting steady-states directed by random fluctuations of history.[9][100] Long-term ecological studies provide important track records to better understand the complexity and resilience of ecosystems over longer temporal and broader spatial scales. These studies are managed by the International Long Term Ecological Network (LTER).[101] The longest experiment in existence is the Park Grass Experiment, which was initiated in 1856.[102] Another example is the Hubbard Brook study, which has been in operation since 1960.[103]</w:t>
      </w:r>
    </w:p>
    <w:p w:rsidR="000F2474" w:rsidRPr="00E22B5E" w:rsidRDefault="000975E8" w:rsidP="000975E8">
      <w:pPr>
        <w:pStyle w:val="2"/>
        <w:numPr>
          <w:ilvl w:val="0"/>
          <w:numId w:val="0"/>
        </w:numPr>
        <w:ind w:left="1418"/>
        <w:rPr>
          <w:lang w:val="en-US"/>
        </w:rPr>
      </w:pPr>
      <w:bookmarkStart w:id="16" w:name="_Toc509680762"/>
      <w:r>
        <w:rPr>
          <w:lang w:val="en-US"/>
        </w:rPr>
        <w:t xml:space="preserve">3.1 </w:t>
      </w:r>
      <w:r w:rsidR="000F2474" w:rsidRPr="00E22B5E">
        <w:rPr>
          <w:lang w:val="en-US"/>
        </w:rPr>
        <w:t>Holism</w:t>
      </w:r>
      <w:bookmarkEnd w:id="16"/>
    </w:p>
    <w:p w:rsidR="000F2474" w:rsidRPr="00E22B5E" w:rsidRDefault="000F2474" w:rsidP="000F2474">
      <w:pPr>
        <w:rPr>
          <w:lang w:val="en-US"/>
        </w:rPr>
      </w:pPr>
      <w:r w:rsidRPr="00E22B5E">
        <w:rPr>
          <w:lang w:val="en-US"/>
        </w:rPr>
        <w:t>Holism remains a critical part of the theoretical foundation in contemporary ecological studies. Holism addresses the biological organization of life that self-organizes into layers of emergent whole systems that function according to non-reducible properties. This means that higher order patterns of a whole functional system, such as an ecosystem, cannot be predicted or understood by a simple summation of the parts.[104] "New properties emerge because the components interact, not because the basic nature of the components is changed.</w:t>
      </w:r>
    </w:p>
    <w:p w:rsidR="000F2474" w:rsidRPr="00E22B5E" w:rsidRDefault="000F2474" w:rsidP="000F2474">
      <w:pPr>
        <w:rPr>
          <w:lang w:val="en-US"/>
        </w:rPr>
      </w:pPr>
    </w:p>
    <w:p w:rsidR="000F2474" w:rsidRDefault="000F2474" w:rsidP="000F2474">
      <w:pPr>
        <w:rPr>
          <w:lang w:val="en-US"/>
        </w:rPr>
      </w:pPr>
      <w:r w:rsidRPr="00E22B5E">
        <w:rPr>
          <w:lang w:val="en-US"/>
        </w:rPr>
        <w:lastRenderedPageBreak/>
        <w:t>Ecological studies are necessarily holistic as opposed to reductionistic.[36][99][105] Holism has three scientific meanings or uses that identify with ecology: 1) the mechanistic complexity of ecosystems, 2) the practical description of patterns in quantitative reductionist terms where correlations may be identified but nothing is understood about the causal relations without reference to the whole system, which leads to 3) a metaphysical hierarchy whereby the causal relations of larger systems are understood without reference to the smaller parts. Scientific holism differs from mysticism that has appropriated the same term. An example of metaphysical holism is identified in the trend of increased exterior thickness in shells of different species. The reason for a thickness increase can be understood through reference to principles of natural selection via predation without need to reference or understand the biomolecular properties of the exterior shells.</w:t>
      </w:r>
    </w:p>
    <w:p w:rsidR="000F2474" w:rsidRPr="00E22B5E" w:rsidRDefault="000975E8" w:rsidP="000975E8">
      <w:pPr>
        <w:pStyle w:val="2"/>
        <w:numPr>
          <w:ilvl w:val="0"/>
          <w:numId w:val="0"/>
        </w:numPr>
        <w:ind w:left="1418"/>
        <w:rPr>
          <w:lang w:val="en-US"/>
        </w:rPr>
      </w:pPr>
      <w:bookmarkStart w:id="17" w:name="_Toc509680763"/>
      <w:r>
        <w:rPr>
          <w:lang w:val="en-US"/>
        </w:rPr>
        <w:t xml:space="preserve">3.2 </w:t>
      </w:r>
      <w:r w:rsidR="000F2474" w:rsidRPr="00E22B5E">
        <w:rPr>
          <w:lang w:val="en-US"/>
        </w:rPr>
        <w:t>Relation to the environment</w:t>
      </w:r>
      <w:bookmarkEnd w:id="17"/>
    </w:p>
    <w:p w:rsidR="000F2474" w:rsidRPr="00E22B5E" w:rsidRDefault="000F2474" w:rsidP="000F2474">
      <w:pPr>
        <w:rPr>
          <w:lang w:val="en-US"/>
        </w:rPr>
      </w:pPr>
      <w:r w:rsidRPr="00E22B5E">
        <w:rPr>
          <w:lang w:val="en-US"/>
        </w:rPr>
        <w:t>The environment of ecosystems includes both physical parameters and biotic attributes. It is dynamically interlinked, and contains resources for organisms at any time throughout their life cycle.[6][166] Like ecology, the term environment has different conceptual meanings and overlaps with the concept of nature. Environment "includes the physical world, the social world of human relations and the built world of human creation."[167]:62 The physical environment is external to the level of biological organization under investigation, including abiotic factors such as temperature, radiation, light, chemistry, climate and geology. The biotic environment includes genes, cells, organisms, members of the same species (conspecifics) and other species that share a habitat.[168]</w:t>
      </w:r>
    </w:p>
    <w:p w:rsidR="000F2474" w:rsidRPr="00F952F0" w:rsidRDefault="000F2474" w:rsidP="000F2474">
      <w:pPr>
        <w:rPr>
          <w:lang w:val="en-US"/>
        </w:rPr>
      </w:pPr>
      <w:r w:rsidRPr="00E22B5E">
        <w:rPr>
          <w:lang w:val="en-US"/>
        </w:rPr>
        <w:t>The distinction between external and internal environments, however, is an abstraction parsing life and environment into units or facts that are inseparable in reality. There is an interpenetration of cause and effect between the environment and life. The laws of thermodynamics, for example, apply to ecology by means of its physical state. With an understanding of metabolic and thermodynamic principles, a complete accounting of energy and material flow can be traced through an ecosystem. In this way, the environmental and ecological relations are studied through reference to conceptually manageable and isolated material parts. After the effective environmental components are understood through reference to their causes; however, they conceptually link back together as an integrated whole, or holocoenotic system as it was once called. This is known as the dialectical approach to ecology. The dialectical approach examines the parts, but integrates the organism and the environment into a dynamic whole (or umwelt). Change in one ecological or environmental factor can concurrently affect the dynamic state of an ent</w:t>
      </w:r>
      <w:r>
        <w:rPr>
          <w:lang w:val="en-US"/>
        </w:rPr>
        <w:t>ire ecosystem.</w:t>
      </w:r>
    </w:p>
    <w:p w:rsidR="000F2474" w:rsidRPr="00F952F0" w:rsidRDefault="000F2474" w:rsidP="000F2474">
      <w:pPr>
        <w:rPr>
          <w:lang w:val="en-US"/>
        </w:rPr>
      </w:pPr>
    </w:p>
    <w:p w:rsidR="000F2474" w:rsidRDefault="000F2474" w:rsidP="000F2474">
      <w:pPr>
        <w:jc w:val="both"/>
        <w:rPr>
          <w:lang w:val="en-US"/>
        </w:rPr>
      </w:pPr>
      <w:r>
        <w:rPr>
          <w:lang w:val="en-US"/>
        </w:rPr>
        <w:t>Complex Table (less accessible)</w:t>
      </w:r>
    </w:p>
    <w:p w:rsidR="000F2474" w:rsidRPr="00F952F0" w:rsidRDefault="000F2474" w:rsidP="000F2474">
      <w:pPr>
        <w:jc w:val="center"/>
        <w:rPr>
          <w:b/>
          <w:lang w:val="en-US"/>
        </w:rPr>
      </w:pPr>
      <w:r w:rsidRPr="00F952F0">
        <w:rPr>
          <w:b/>
          <w:lang w:val="en-US"/>
        </w:rPr>
        <w:t>Class Schedule</w:t>
      </w:r>
    </w:p>
    <w:p w:rsidR="000F2474" w:rsidRPr="00F952F0" w:rsidRDefault="000F2474" w:rsidP="000F2474">
      <w:pPr>
        <w:rPr>
          <w:lang w:val="en-US"/>
        </w:rPr>
      </w:pPr>
    </w:p>
    <w:tbl>
      <w:tblPr>
        <w:tblStyle w:val="2-1"/>
        <w:tblpPr w:leftFromText="180" w:rightFromText="180" w:vertAnchor="text" w:horzAnchor="margin" w:tblpXSpec="center" w:tblpY="-72"/>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60"/>
        <w:gridCol w:w="1859"/>
        <w:gridCol w:w="1859"/>
        <w:gridCol w:w="1859"/>
        <w:gridCol w:w="1862"/>
      </w:tblGrid>
      <w:tr w:rsidR="000F2474" w:rsidRPr="00F952F0" w:rsidTr="009766AF">
        <w:trPr>
          <w:cnfStyle w:val="100000000000" w:firstRow="1" w:lastRow="0" w:firstColumn="0" w:lastColumn="0" w:oddVBand="0" w:evenVBand="0" w:oddHBand="0" w:evenHBand="0" w:firstRowFirstColumn="0" w:firstRowLastColumn="0" w:lastRowFirstColumn="0" w:lastRowLastColumn="0"/>
          <w:trHeight w:val="729"/>
        </w:trPr>
        <w:tc>
          <w:tcPr>
            <w:cnfStyle w:val="001000000100" w:firstRow="0" w:lastRow="0" w:firstColumn="1" w:lastColumn="0" w:oddVBand="0" w:evenVBand="0" w:oddHBand="0" w:evenHBand="0" w:firstRowFirstColumn="1" w:firstRowLastColumn="0" w:lastRowFirstColumn="0" w:lastRowLastColumn="0"/>
            <w:tcW w:w="1860" w:type="dxa"/>
            <w:shd w:val="clear" w:color="auto" w:fill="4BACC6" w:themeFill="accent5"/>
          </w:tcPr>
          <w:p w:rsidR="000F2474" w:rsidRPr="00F952F0" w:rsidRDefault="000F2474" w:rsidP="009766AF">
            <w:pPr>
              <w:ind w:left="0" w:firstLine="0"/>
              <w:rPr>
                <w:b w:val="0"/>
                <w:color w:val="FFFFFF" w:themeColor="background1"/>
                <w:szCs w:val="24"/>
                <w:lang w:val="en-US"/>
              </w:rPr>
            </w:pPr>
            <w:r w:rsidRPr="00F952F0">
              <w:rPr>
                <w:b w:val="0"/>
                <w:color w:val="FFFFFF" w:themeColor="background1"/>
                <w:szCs w:val="24"/>
                <w:lang w:val="en-US"/>
              </w:rPr>
              <w:t>LESSON</w:t>
            </w:r>
          </w:p>
        </w:tc>
        <w:tc>
          <w:tcPr>
            <w:cnfStyle w:val="000010000000" w:firstRow="0" w:lastRow="0" w:firstColumn="0" w:lastColumn="0" w:oddVBand="1" w:evenVBand="0" w:oddHBand="0" w:evenHBand="0" w:firstRowFirstColumn="0" w:firstRowLastColumn="0" w:lastRowFirstColumn="0" w:lastRowLastColumn="0"/>
            <w:tcW w:w="1859" w:type="dxa"/>
            <w:shd w:val="clear" w:color="auto" w:fill="4BACC6" w:themeFill="accent5"/>
          </w:tcPr>
          <w:p w:rsidR="000F2474" w:rsidRPr="00F952F0" w:rsidRDefault="000F2474" w:rsidP="009766AF">
            <w:pPr>
              <w:ind w:left="0" w:firstLine="0"/>
              <w:rPr>
                <w:b w:val="0"/>
                <w:color w:val="FFFFFF" w:themeColor="background1"/>
                <w:szCs w:val="24"/>
                <w:lang w:val="en-US"/>
              </w:rPr>
            </w:pPr>
            <w:r w:rsidRPr="00F952F0">
              <w:rPr>
                <w:b w:val="0"/>
                <w:color w:val="FFFFFF" w:themeColor="background1"/>
                <w:szCs w:val="24"/>
                <w:lang w:val="en-US"/>
              </w:rPr>
              <w:t>TOPIC</w:t>
            </w:r>
          </w:p>
        </w:tc>
        <w:tc>
          <w:tcPr>
            <w:tcW w:w="1859" w:type="dxa"/>
            <w:shd w:val="clear" w:color="auto" w:fill="4BACC6" w:themeFill="accent5"/>
          </w:tcPr>
          <w:p w:rsidR="000F2474" w:rsidRPr="00F952F0" w:rsidRDefault="000F2474" w:rsidP="009766AF">
            <w:pPr>
              <w:ind w:left="0" w:firstLine="0"/>
              <w:cnfStyle w:val="100000000000" w:firstRow="1" w:lastRow="0" w:firstColumn="0" w:lastColumn="0" w:oddVBand="0" w:evenVBand="0" w:oddHBand="0" w:evenHBand="0" w:firstRowFirstColumn="0" w:firstRowLastColumn="0" w:lastRowFirstColumn="0" w:lastRowLastColumn="0"/>
              <w:rPr>
                <w:b w:val="0"/>
                <w:color w:val="FFFFFF" w:themeColor="background1"/>
                <w:szCs w:val="24"/>
                <w:lang w:val="en-US"/>
              </w:rPr>
            </w:pPr>
            <w:r w:rsidRPr="00F952F0">
              <w:rPr>
                <w:b w:val="0"/>
                <w:color w:val="FFFFFF" w:themeColor="background1"/>
                <w:szCs w:val="24"/>
                <w:lang w:val="en-US"/>
              </w:rPr>
              <w:t>ASSIGMENT</w:t>
            </w:r>
          </w:p>
        </w:tc>
        <w:tc>
          <w:tcPr>
            <w:cnfStyle w:val="000010000000" w:firstRow="0" w:lastRow="0" w:firstColumn="0" w:lastColumn="0" w:oddVBand="1" w:evenVBand="0" w:oddHBand="0" w:evenHBand="0" w:firstRowFirstColumn="0" w:firstRowLastColumn="0" w:lastRowFirstColumn="0" w:lastRowLastColumn="0"/>
            <w:tcW w:w="1859" w:type="dxa"/>
            <w:shd w:val="clear" w:color="auto" w:fill="4BACC6" w:themeFill="accent5"/>
          </w:tcPr>
          <w:p w:rsidR="000F2474" w:rsidRPr="00F952F0" w:rsidRDefault="000F2474" w:rsidP="009766AF">
            <w:pPr>
              <w:ind w:left="0" w:firstLine="0"/>
              <w:rPr>
                <w:b w:val="0"/>
                <w:color w:val="FFFFFF" w:themeColor="background1"/>
                <w:szCs w:val="24"/>
                <w:lang w:val="en-US"/>
              </w:rPr>
            </w:pPr>
            <w:r w:rsidRPr="00F952F0">
              <w:rPr>
                <w:b w:val="0"/>
                <w:color w:val="FFFFFF" w:themeColor="background1"/>
                <w:szCs w:val="24"/>
                <w:lang w:val="en-US"/>
              </w:rPr>
              <w:t>Points</w:t>
            </w:r>
          </w:p>
        </w:tc>
        <w:tc>
          <w:tcPr>
            <w:cnfStyle w:val="000100000000" w:firstRow="0" w:lastRow="0" w:firstColumn="0" w:lastColumn="1" w:oddVBand="0" w:evenVBand="0" w:oddHBand="0" w:evenHBand="0" w:firstRowFirstColumn="0" w:firstRowLastColumn="0" w:lastRowFirstColumn="0" w:lastRowLastColumn="0"/>
            <w:tcW w:w="1862" w:type="dxa"/>
            <w:shd w:val="clear" w:color="auto" w:fill="4BACC6" w:themeFill="accent5"/>
          </w:tcPr>
          <w:p w:rsidR="000F2474" w:rsidRPr="00F952F0" w:rsidRDefault="000F2474" w:rsidP="009766AF">
            <w:pPr>
              <w:ind w:left="0" w:firstLine="0"/>
              <w:rPr>
                <w:b w:val="0"/>
                <w:color w:val="FFFFFF" w:themeColor="background1"/>
                <w:szCs w:val="24"/>
                <w:lang w:val="en-US"/>
              </w:rPr>
            </w:pPr>
            <w:r w:rsidRPr="00F952F0">
              <w:rPr>
                <w:b w:val="0"/>
                <w:color w:val="FFFFFF" w:themeColor="background1"/>
                <w:szCs w:val="24"/>
                <w:lang w:val="en-US"/>
              </w:rPr>
              <w:t>DUE</w:t>
            </w:r>
          </w:p>
        </w:tc>
      </w:tr>
      <w:tr w:rsidR="000F2474" w:rsidRPr="00F952F0" w:rsidTr="009766AF">
        <w:trPr>
          <w:cnfStyle w:val="000000100000" w:firstRow="0" w:lastRow="0" w:firstColumn="0" w:lastColumn="0" w:oddVBand="0" w:evenVBand="0" w:oddHBand="1" w:evenHBand="0"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1860" w:type="dxa"/>
            <w:vMerge w:val="restart"/>
            <w:tcBorders>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1</w:t>
            </w:r>
          </w:p>
        </w:tc>
        <w:tc>
          <w:tcPr>
            <w:cnfStyle w:val="000010000000" w:firstRow="0" w:lastRow="0" w:firstColumn="0" w:lastColumn="0" w:oddVBand="1" w:evenVBand="0" w:oddHBand="0" w:evenHBand="0" w:firstRowFirstColumn="0" w:firstRowLastColumn="0" w:lastRowFirstColumn="0" w:lastRowLastColumn="0"/>
            <w:tcW w:w="1859" w:type="dxa"/>
            <w:vMerge w:val="restart"/>
            <w:tcBorders>
              <w:left w:val="none" w:sz="0" w:space="0" w:color="auto"/>
              <w:right w:val="none" w:sz="0" w:space="0" w:color="auto"/>
            </w:tcBorders>
            <w:shd w:val="clear" w:color="auto" w:fill="B8CCE4" w:themeFill="accent1" w:themeFillTint="66"/>
          </w:tcPr>
          <w:p w:rsidR="000F2474" w:rsidRPr="00F952F0" w:rsidRDefault="000F2474" w:rsidP="009766AF">
            <w:pPr>
              <w:ind w:left="0" w:firstLine="0"/>
              <w:rPr>
                <w:szCs w:val="24"/>
                <w:lang w:val="en-US"/>
              </w:rPr>
            </w:pPr>
            <w:r w:rsidRPr="00F952F0">
              <w:rPr>
                <w:szCs w:val="24"/>
                <w:lang w:val="en-US"/>
              </w:rPr>
              <w:t>What is Distance Learning?</w:t>
            </w:r>
          </w:p>
        </w:tc>
        <w:tc>
          <w:tcPr>
            <w:tcW w:w="1859" w:type="dxa"/>
            <w:tcBorders>
              <w:left w:val="none" w:sz="0" w:space="0" w:color="auto"/>
              <w:right w:val="none" w:sz="0" w:space="0" w:color="auto"/>
            </w:tcBorders>
            <w:shd w:val="clear" w:color="auto" w:fill="B8CCE4" w:themeFill="accent1" w:themeFillTint="66"/>
          </w:tcPr>
          <w:p w:rsidR="000F2474" w:rsidRPr="00F952F0" w:rsidRDefault="000F2474" w:rsidP="009766AF">
            <w:pPr>
              <w:ind w:left="0" w:firstLine="0"/>
              <w:cnfStyle w:val="000000100000" w:firstRow="0" w:lastRow="0" w:firstColumn="0" w:lastColumn="0" w:oddVBand="0" w:evenVBand="0" w:oddHBand="1" w:evenHBand="0" w:firstRowFirstColumn="0" w:firstRowLastColumn="0" w:lastRowFirstColumn="0" w:lastRowLastColumn="0"/>
              <w:rPr>
                <w:szCs w:val="24"/>
                <w:lang w:val="en-US"/>
              </w:rPr>
            </w:pPr>
            <w:r w:rsidRPr="00F952F0">
              <w:rPr>
                <w:szCs w:val="24"/>
                <w:lang w:val="en-US"/>
              </w:rPr>
              <w:t>Wiki  #1</w:t>
            </w:r>
          </w:p>
        </w:tc>
        <w:tc>
          <w:tcPr>
            <w:cnfStyle w:val="000010000000" w:firstRow="0" w:lastRow="0" w:firstColumn="0" w:lastColumn="0" w:oddVBand="1" w:evenVBand="0" w:oddHBand="0" w:evenHBand="0" w:firstRowFirstColumn="0" w:firstRowLastColumn="0" w:lastRowFirstColumn="0" w:lastRowLastColumn="0"/>
            <w:tcW w:w="1859" w:type="dxa"/>
            <w:tcBorders>
              <w:left w:val="none" w:sz="0" w:space="0" w:color="auto"/>
              <w:right w:val="none" w:sz="0" w:space="0" w:color="auto"/>
            </w:tcBorders>
            <w:shd w:val="clear" w:color="auto" w:fill="B8CCE4" w:themeFill="accent1" w:themeFillTint="66"/>
          </w:tcPr>
          <w:p w:rsidR="000F2474" w:rsidRPr="00F952F0" w:rsidRDefault="000F2474" w:rsidP="009766AF">
            <w:pPr>
              <w:ind w:left="0" w:firstLine="0"/>
              <w:rPr>
                <w:szCs w:val="24"/>
                <w:lang w:val="en-US"/>
              </w:rPr>
            </w:pPr>
            <w:r w:rsidRPr="00F952F0">
              <w:rPr>
                <w:szCs w:val="24"/>
                <w:lang w:val="en-US"/>
              </w:rPr>
              <w:t>10</w:t>
            </w:r>
          </w:p>
        </w:tc>
        <w:tc>
          <w:tcPr>
            <w:cnfStyle w:val="000100000000" w:firstRow="0" w:lastRow="0" w:firstColumn="0" w:lastColumn="1" w:oddVBand="0" w:evenVBand="0" w:oddHBand="0" w:evenHBand="0" w:firstRowFirstColumn="0" w:firstRowLastColumn="0" w:lastRowFirstColumn="0" w:lastRowLastColumn="0"/>
            <w:tcW w:w="1862" w:type="dxa"/>
            <w:tcBorders>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szCs w:val="24"/>
                <w:lang w:val="en-US"/>
              </w:rPr>
            </w:pPr>
            <w:r w:rsidRPr="00F952F0">
              <w:rPr>
                <w:szCs w:val="24"/>
                <w:lang w:val="en-US"/>
              </w:rPr>
              <w:t>March 10</w:t>
            </w:r>
          </w:p>
        </w:tc>
      </w:tr>
      <w:tr w:rsidR="000F2474" w:rsidTr="009766AF">
        <w:trPr>
          <w:trHeight w:val="292"/>
        </w:trPr>
        <w:tc>
          <w:tcPr>
            <w:cnfStyle w:val="001000000000" w:firstRow="0" w:lastRow="0" w:firstColumn="1" w:lastColumn="0" w:oddVBand="0" w:evenVBand="0" w:oddHBand="0" w:evenHBand="0" w:firstRowFirstColumn="0" w:firstRowLastColumn="0" w:lastRowFirstColumn="0" w:lastRowLastColumn="0"/>
            <w:tcW w:w="1860" w:type="dxa"/>
            <w:vMerge/>
            <w:tcBorders>
              <w:left w:val="none" w:sz="0" w:space="0" w:color="auto"/>
              <w:bottom w:val="none" w:sz="0" w:space="0" w:color="auto"/>
              <w:right w:val="none" w:sz="0" w:space="0" w:color="auto"/>
            </w:tcBorders>
            <w:shd w:val="clear" w:color="auto" w:fill="95B3D7" w:themeFill="accent1" w:themeFillTint="99"/>
          </w:tcPr>
          <w:p w:rsidR="000F2474" w:rsidRPr="00816A98" w:rsidRDefault="000F2474" w:rsidP="009766AF">
            <w:pPr>
              <w:ind w:left="0" w:firstLine="0"/>
              <w:rPr>
                <w:szCs w:val="24"/>
                <w:lang w:val="en-US"/>
              </w:rPr>
            </w:pPr>
          </w:p>
        </w:tc>
        <w:tc>
          <w:tcPr>
            <w:cnfStyle w:val="000010000000" w:firstRow="0" w:lastRow="0" w:firstColumn="0" w:lastColumn="0" w:oddVBand="1" w:evenVBand="0" w:oddHBand="0" w:evenHBand="0" w:firstRowFirstColumn="0" w:firstRowLastColumn="0" w:lastRowFirstColumn="0" w:lastRowLastColumn="0"/>
            <w:tcW w:w="1859" w:type="dxa"/>
            <w:vMerge/>
            <w:shd w:val="clear" w:color="auto" w:fill="95B3D7" w:themeFill="accent1" w:themeFillTint="99"/>
          </w:tcPr>
          <w:p w:rsidR="000F2474" w:rsidRPr="00816A98" w:rsidRDefault="000F2474" w:rsidP="009766AF">
            <w:pPr>
              <w:ind w:left="0" w:firstLine="0"/>
              <w:rPr>
                <w:szCs w:val="24"/>
                <w:lang w:val="en-US"/>
              </w:rPr>
            </w:pPr>
          </w:p>
        </w:tc>
        <w:tc>
          <w:tcPr>
            <w:tcW w:w="1859" w:type="dxa"/>
            <w:shd w:val="clear" w:color="auto" w:fill="FFFFFF" w:themeFill="background1"/>
          </w:tcPr>
          <w:p w:rsidR="000F2474" w:rsidRPr="00816A98" w:rsidRDefault="000F2474" w:rsidP="009766AF">
            <w:pPr>
              <w:ind w:left="0" w:firstLine="0"/>
              <w:cnfStyle w:val="000000000000" w:firstRow="0" w:lastRow="0" w:firstColumn="0" w:lastColumn="0" w:oddVBand="0" w:evenVBand="0" w:oddHBand="0" w:evenHBand="0" w:firstRowFirstColumn="0" w:firstRowLastColumn="0" w:lastRowFirstColumn="0" w:lastRowLastColumn="0"/>
              <w:rPr>
                <w:szCs w:val="24"/>
                <w:lang w:val="en-US"/>
              </w:rPr>
            </w:pPr>
            <w:r w:rsidRPr="00816A98">
              <w:rPr>
                <w:szCs w:val="24"/>
                <w:lang w:val="en-US"/>
              </w:rPr>
              <w:t>Presentation</w:t>
            </w:r>
          </w:p>
        </w:tc>
        <w:tc>
          <w:tcPr>
            <w:cnfStyle w:val="000010000000" w:firstRow="0" w:lastRow="0" w:firstColumn="0" w:lastColumn="0" w:oddVBand="1" w:evenVBand="0" w:oddHBand="0" w:evenHBand="0" w:firstRowFirstColumn="0" w:firstRowLastColumn="0" w:lastRowFirstColumn="0" w:lastRowLastColumn="0"/>
            <w:tcW w:w="1859" w:type="dxa"/>
            <w:shd w:val="clear" w:color="auto" w:fill="FFFFFF" w:themeFill="background1"/>
          </w:tcPr>
          <w:p w:rsidR="000F2474" w:rsidRPr="00816A98" w:rsidRDefault="000F2474" w:rsidP="009766AF">
            <w:pPr>
              <w:ind w:left="0" w:firstLine="0"/>
              <w:rPr>
                <w:szCs w:val="24"/>
                <w:lang w:val="en-US"/>
              </w:rPr>
            </w:pPr>
            <w:r w:rsidRPr="00816A98">
              <w:rPr>
                <w:szCs w:val="24"/>
                <w:lang w:val="en-US"/>
              </w:rPr>
              <w:t>20</w:t>
            </w:r>
          </w:p>
        </w:tc>
        <w:tc>
          <w:tcPr>
            <w:cnfStyle w:val="000100000000" w:firstRow="0" w:lastRow="0" w:firstColumn="0" w:lastColumn="1" w:oddVBand="0" w:evenVBand="0" w:oddHBand="0" w:evenHBand="0" w:firstRowFirstColumn="0" w:firstRowLastColumn="0" w:lastRowFirstColumn="0" w:lastRowLastColumn="0"/>
            <w:tcW w:w="1862" w:type="dxa"/>
            <w:tcBorders>
              <w:left w:val="none" w:sz="0" w:space="0" w:color="auto"/>
              <w:bottom w:val="none" w:sz="0" w:space="0" w:color="auto"/>
              <w:right w:val="none" w:sz="0" w:space="0" w:color="auto"/>
            </w:tcBorders>
            <w:shd w:val="clear" w:color="auto" w:fill="FFFFFF" w:themeFill="background1"/>
          </w:tcPr>
          <w:p w:rsidR="000F2474" w:rsidRPr="00816A98" w:rsidRDefault="000F2474" w:rsidP="009766AF">
            <w:pPr>
              <w:ind w:left="0" w:firstLine="0"/>
              <w:rPr>
                <w:szCs w:val="24"/>
              </w:rPr>
            </w:pPr>
          </w:p>
        </w:tc>
      </w:tr>
      <w:tr w:rsidR="000F2474" w:rsidTr="009766AF">
        <w:trPr>
          <w:cnfStyle w:val="000000100000" w:firstRow="0" w:lastRow="0" w:firstColumn="0" w:lastColumn="0" w:oddVBand="0" w:evenVBand="0" w:oddHBand="1" w:evenHBand="0" w:firstRowFirstColumn="0" w:firstRowLastColumn="0" w:lastRowFirstColumn="0" w:lastRowLastColumn="0"/>
          <w:trHeight w:val="1460"/>
        </w:trPr>
        <w:tc>
          <w:tcPr>
            <w:cnfStyle w:val="001000000000" w:firstRow="0" w:lastRow="0" w:firstColumn="1" w:lastColumn="0" w:oddVBand="0" w:evenVBand="0" w:oddHBand="0" w:evenHBand="0" w:firstRowFirstColumn="0" w:firstRowLastColumn="0" w:lastRowFirstColumn="0" w:lastRowLastColumn="0"/>
            <w:tcW w:w="1860" w:type="dxa"/>
            <w:tcBorders>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2</w:t>
            </w:r>
          </w:p>
        </w:tc>
        <w:tc>
          <w:tcPr>
            <w:cnfStyle w:val="000010000000" w:firstRow="0" w:lastRow="0" w:firstColumn="0" w:lastColumn="0" w:oddVBand="1" w:evenVBand="0" w:oddHBand="0" w:evenHBand="0" w:firstRowFirstColumn="0" w:firstRowLastColumn="0" w:lastRowFirstColumn="0" w:lastRowLastColumn="0"/>
            <w:tcW w:w="1859" w:type="dxa"/>
            <w:tcBorders>
              <w:left w:val="none" w:sz="0" w:space="0" w:color="auto"/>
              <w:right w:val="none" w:sz="0" w:space="0" w:color="auto"/>
            </w:tcBorders>
            <w:shd w:val="clear" w:color="auto" w:fill="B8CCE4" w:themeFill="accent1" w:themeFillTint="66"/>
          </w:tcPr>
          <w:p w:rsidR="000F2474" w:rsidRPr="00816A98" w:rsidRDefault="000F2474" w:rsidP="009766AF">
            <w:pPr>
              <w:ind w:left="0" w:firstLine="0"/>
              <w:rPr>
                <w:szCs w:val="24"/>
                <w:lang w:val="en-US"/>
              </w:rPr>
            </w:pPr>
            <w:r w:rsidRPr="00816A98">
              <w:rPr>
                <w:szCs w:val="24"/>
                <w:lang w:val="en-US"/>
              </w:rPr>
              <w:t>History &amp; Theories</w:t>
            </w:r>
          </w:p>
        </w:tc>
        <w:tc>
          <w:tcPr>
            <w:tcW w:w="1859" w:type="dxa"/>
            <w:tcBorders>
              <w:left w:val="none" w:sz="0" w:space="0" w:color="auto"/>
              <w:right w:val="none" w:sz="0" w:space="0" w:color="auto"/>
            </w:tcBorders>
            <w:shd w:val="clear" w:color="auto" w:fill="B8CCE4" w:themeFill="accent1" w:themeFillTint="66"/>
          </w:tcPr>
          <w:p w:rsidR="000F2474" w:rsidRPr="00816A98" w:rsidRDefault="000F2474" w:rsidP="009766AF">
            <w:pPr>
              <w:ind w:left="0" w:firstLine="0"/>
              <w:cnfStyle w:val="000000100000" w:firstRow="0" w:lastRow="0" w:firstColumn="0" w:lastColumn="0" w:oddVBand="0" w:evenVBand="0" w:oddHBand="1" w:evenHBand="0" w:firstRowFirstColumn="0" w:firstRowLastColumn="0" w:lastRowFirstColumn="0" w:lastRowLastColumn="0"/>
              <w:rPr>
                <w:szCs w:val="24"/>
                <w:lang w:val="en-US"/>
              </w:rPr>
            </w:pPr>
            <w:r w:rsidRPr="00816A98">
              <w:rPr>
                <w:szCs w:val="24"/>
                <w:lang w:val="en-US"/>
              </w:rPr>
              <w:t>Brief Paper</w:t>
            </w:r>
          </w:p>
        </w:tc>
        <w:tc>
          <w:tcPr>
            <w:cnfStyle w:val="000010000000" w:firstRow="0" w:lastRow="0" w:firstColumn="0" w:lastColumn="0" w:oddVBand="1" w:evenVBand="0" w:oddHBand="0" w:evenHBand="0" w:firstRowFirstColumn="0" w:firstRowLastColumn="0" w:lastRowFirstColumn="0" w:lastRowLastColumn="0"/>
            <w:tcW w:w="1859" w:type="dxa"/>
            <w:tcBorders>
              <w:left w:val="none" w:sz="0" w:space="0" w:color="auto"/>
              <w:right w:val="none" w:sz="0" w:space="0" w:color="auto"/>
            </w:tcBorders>
            <w:shd w:val="clear" w:color="auto" w:fill="B8CCE4" w:themeFill="accent1" w:themeFillTint="66"/>
          </w:tcPr>
          <w:p w:rsidR="000F2474" w:rsidRPr="00816A98" w:rsidRDefault="000F2474" w:rsidP="009766AF">
            <w:pPr>
              <w:ind w:left="0" w:firstLine="0"/>
              <w:rPr>
                <w:szCs w:val="24"/>
                <w:lang w:val="en-US"/>
              </w:rPr>
            </w:pPr>
            <w:r w:rsidRPr="00816A98">
              <w:rPr>
                <w:szCs w:val="24"/>
                <w:lang w:val="en-US"/>
              </w:rPr>
              <w:t>20</w:t>
            </w:r>
          </w:p>
        </w:tc>
        <w:tc>
          <w:tcPr>
            <w:cnfStyle w:val="000100000000" w:firstRow="0" w:lastRow="0" w:firstColumn="0" w:lastColumn="1" w:oddVBand="0" w:evenVBand="0" w:oddHBand="0" w:evenHBand="0" w:firstRowFirstColumn="0" w:firstRowLastColumn="0" w:lastRowFirstColumn="0" w:lastRowLastColumn="0"/>
            <w:tcW w:w="1862" w:type="dxa"/>
            <w:tcBorders>
              <w:left w:val="none" w:sz="0" w:space="0" w:color="auto"/>
              <w:bottom w:val="none" w:sz="0" w:space="0" w:color="auto"/>
              <w:right w:val="none" w:sz="0" w:space="0" w:color="auto"/>
            </w:tcBorders>
            <w:shd w:val="clear" w:color="auto" w:fill="B8CCE4" w:themeFill="accent1" w:themeFillTint="66"/>
          </w:tcPr>
          <w:p w:rsidR="000F2474" w:rsidRPr="00816A98" w:rsidRDefault="000F2474" w:rsidP="009766AF">
            <w:pPr>
              <w:ind w:left="0" w:firstLine="0"/>
              <w:rPr>
                <w:szCs w:val="24"/>
                <w:lang w:val="en-US"/>
              </w:rPr>
            </w:pPr>
            <w:r w:rsidRPr="00816A98">
              <w:rPr>
                <w:szCs w:val="24"/>
                <w:lang w:val="en-US"/>
              </w:rPr>
              <w:t>March 24</w:t>
            </w:r>
          </w:p>
        </w:tc>
      </w:tr>
      <w:tr w:rsidR="000F2474" w:rsidTr="009766AF">
        <w:trPr>
          <w:trHeight w:val="729"/>
        </w:trPr>
        <w:tc>
          <w:tcPr>
            <w:cnfStyle w:val="001000000000" w:firstRow="0" w:lastRow="0" w:firstColumn="1" w:lastColumn="0" w:oddVBand="0" w:evenVBand="0" w:oddHBand="0" w:evenHBand="0" w:firstRowFirstColumn="0" w:firstRowLastColumn="0" w:lastRowFirstColumn="0" w:lastRowLastColumn="0"/>
            <w:tcW w:w="9299" w:type="dxa"/>
            <w:gridSpan w:val="5"/>
            <w:tcBorders>
              <w:left w:val="none" w:sz="0" w:space="0" w:color="auto"/>
              <w:bottom w:val="none" w:sz="0" w:space="0" w:color="auto"/>
              <w:right w:val="none" w:sz="0" w:space="0" w:color="auto"/>
            </w:tcBorders>
          </w:tcPr>
          <w:p w:rsidR="000F2474" w:rsidRPr="00F952F0" w:rsidRDefault="000F2474" w:rsidP="009766AF">
            <w:pPr>
              <w:ind w:left="0" w:firstLine="0"/>
              <w:jc w:val="center"/>
              <w:rPr>
                <w:b w:val="0"/>
                <w:szCs w:val="24"/>
                <w:lang w:val="en-US"/>
              </w:rPr>
            </w:pPr>
            <w:r w:rsidRPr="00F952F0">
              <w:rPr>
                <w:b w:val="0"/>
                <w:szCs w:val="24"/>
                <w:lang w:val="en-US"/>
              </w:rPr>
              <w:t>Spring Break</w:t>
            </w:r>
          </w:p>
        </w:tc>
      </w:tr>
      <w:tr w:rsidR="000F2474" w:rsidTr="009766AF">
        <w:trPr>
          <w:cnfStyle w:val="000000100000" w:firstRow="0" w:lastRow="0" w:firstColumn="0" w:lastColumn="0" w:oddVBand="0" w:evenVBand="0" w:oddHBand="1"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1860" w:type="dxa"/>
            <w:vMerge w:val="restart"/>
            <w:tcBorders>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3</w:t>
            </w:r>
          </w:p>
        </w:tc>
        <w:tc>
          <w:tcPr>
            <w:cnfStyle w:val="000010000000" w:firstRow="0" w:lastRow="0" w:firstColumn="0" w:lastColumn="0" w:oddVBand="1" w:evenVBand="0" w:oddHBand="0" w:evenHBand="0" w:firstRowFirstColumn="0" w:firstRowLastColumn="0" w:lastRowFirstColumn="0" w:lastRowLastColumn="0"/>
            <w:tcW w:w="1859" w:type="dxa"/>
            <w:vMerge w:val="restart"/>
            <w:tcBorders>
              <w:left w:val="none" w:sz="0" w:space="0" w:color="auto"/>
              <w:right w:val="none" w:sz="0" w:space="0" w:color="auto"/>
            </w:tcBorders>
            <w:shd w:val="clear" w:color="auto" w:fill="B8CCE4" w:themeFill="accent1" w:themeFillTint="66"/>
          </w:tcPr>
          <w:p w:rsidR="000F2474" w:rsidRPr="00816A98" w:rsidRDefault="000F2474" w:rsidP="009766AF">
            <w:pPr>
              <w:ind w:left="0" w:firstLine="0"/>
              <w:rPr>
                <w:szCs w:val="24"/>
                <w:lang w:val="en-US"/>
              </w:rPr>
            </w:pPr>
            <w:r w:rsidRPr="00816A98">
              <w:rPr>
                <w:szCs w:val="24"/>
                <w:lang w:val="en-US"/>
              </w:rPr>
              <w:t>Distance Learners</w:t>
            </w:r>
          </w:p>
        </w:tc>
        <w:tc>
          <w:tcPr>
            <w:tcW w:w="1859" w:type="dxa"/>
            <w:tcBorders>
              <w:left w:val="none" w:sz="0" w:space="0" w:color="auto"/>
              <w:right w:val="none" w:sz="0" w:space="0" w:color="auto"/>
            </w:tcBorders>
            <w:shd w:val="clear" w:color="auto" w:fill="B8CCE4" w:themeFill="accent1" w:themeFillTint="66"/>
          </w:tcPr>
          <w:p w:rsidR="000F2474" w:rsidRPr="00816A98" w:rsidRDefault="000F2474" w:rsidP="009766AF">
            <w:pPr>
              <w:ind w:left="0" w:firstLine="0"/>
              <w:cnfStyle w:val="000000100000" w:firstRow="0" w:lastRow="0" w:firstColumn="0" w:lastColumn="0" w:oddVBand="0" w:evenVBand="0" w:oddHBand="1" w:evenHBand="0" w:firstRowFirstColumn="0" w:firstRowLastColumn="0" w:lastRowFirstColumn="0" w:lastRowLastColumn="0"/>
              <w:rPr>
                <w:szCs w:val="24"/>
                <w:lang w:val="en-US"/>
              </w:rPr>
            </w:pPr>
            <w:r w:rsidRPr="00816A98">
              <w:rPr>
                <w:szCs w:val="24"/>
                <w:lang w:val="en-US"/>
              </w:rPr>
              <w:t>Discussion #1</w:t>
            </w:r>
          </w:p>
        </w:tc>
        <w:tc>
          <w:tcPr>
            <w:cnfStyle w:val="000010000000" w:firstRow="0" w:lastRow="0" w:firstColumn="0" w:lastColumn="0" w:oddVBand="1" w:evenVBand="0" w:oddHBand="0" w:evenHBand="0" w:firstRowFirstColumn="0" w:firstRowLastColumn="0" w:lastRowFirstColumn="0" w:lastRowLastColumn="0"/>
            <w:tcW w:w="1859" w:type="dxa"/>
            <w:tcBorders>
              <w:left w:val="none" w:sz="0" w:space="0" w:color="auto"/>
              <w:right w:val="none" w:sz="0" w:space="0" w:color="auto"/>
            </w:tcBorders>
            <w:shd w:val="clear" w:color="auto" w:fill="B8CCE4" w:themeFill="accent1" w:themeFillTint="66"/>
          </w:tcPr>
          <w:p w:rsidR="000F2474" w:rsidRPr="00816A98" w:rsidRDefault="000F2474" w:rsidP="009766AF">
            <w:pPr>
              <w:ind w:left="0" w:firstLine="0"/>
              <w:rPr>
                <w:szCs w:val="24"/>
                <w:lang w:val="en-US"/>
              </w:rPr>
            </w:pPr>
            <w:r w:rsidRPr="00816A98">
              <w:rPr>
                <w:szCs w:val="24"/>
                <w:lang w:val="en-US"/>
              </w:rPr>
              <w:t>10</w:t>
            </w:r>
          </w:p>
        </w:tc>
        <w:tc>
          <w:tcPr>
            <w:cnfStyle w:val="000100000000" w:firstRow="0" w:lastRow="0" w:firstColumn="0" w:lastColumn="1" w:oddVBand="0" w:evenVBand="0" w:oddHBand="0" w:evenHBand="0" w:firstRowFirstColumn="0" w:firstRowLastColumn="0" w:lastRowFirstColumn="0" w:lastRowLastColumn="0"/>
            <w:tcW w:w="1862" w:type="dxa"/>
            <w:tcBorders>
              <w:left w:val="none" w:sz="0" w:space="0" w:color="auto"/>
              <w:bottom w:val="none" w:sz="0" w:space="0" w:color="auto"/>
              <w:right w:val="none" w:sz="0" w:space="0" w:color="auto"/>
            </w:tcBorders>
            <w:shd w:val="clear" w:color="auto" w:fill="B8CCE4" w:themeFill="accent1" w:themeFillTint="66"/>
          </w:tcPr>
          <w:p w:rsidR="000F2474" w:rsidRPr="00816A98" w:rsidRDefault="000F2474" w:rsidP="009766AF">
            <w:pPr>
              <w:ind w:left="0" w:firstLine="0"/>
              <w:rPr>
                <w:szCs w:val="24"/>
                <w:lang w:val="en-US"/>
              </w:rPr>
            </w:pPr>
            <w:r w:rsidRPr="00816A98">
              <w:rPr>
                <w:szCs w:val="24"/>
                <w:lang w:val="en-US"/>
              </w:rPr>
              <w:t>April</w:t>
            </w:r>
            <w:r>
              <w:rPr>
                <w:szCs w:val="24"/>
                <w:lang w:val="en-US"/>
              </w:rPr>
              <w:t xml:space="preserve"> </w:t>
            </w:r>
            <w:r w:rsidRPr="00816A98">
              <w:rPr>
                <w:szCs w:val="24"/>
                <w:lang w:val="en-US"/>
              </w:rPr>
              <w:t>7</w:t>
            </w:r>
          </w:p>
        </w:tc>
      </w:tr>
      <w:tr w:rsidR="000F2474" w:rsidTr="009766AF">
        <w:trPr>
          <w:trHeight w:val="292"/>
        </w:trPr>
        <w:tc>
          <w:tcPr>
            <w:cnfStyle w:val="001000000000" w:firstRow="0" w:lastRow="0" w:firstColumn="1" w:lastColumn="0" w:oddVBand="0" w:evenVBand="0" w:oddHBand="0" w:evenHBand="0" w:firstRowFirstColumn="0" w:firstRowLastColumn="0" w:lastRowFirstColumn="0" w:lastRowLastColumn="0"/>
            <w:tcW w:w="1860" w:type="dxa"/>
            <w:vMerge/>
          </w:tcPr>
          <w:p w:rsidR="000F2474" w:rsidRPr="00816A98" w:rsidRDefault="000F2474" w:rsidP="009766AF">
            <w:pPr>
              <w:ind w:left="0" w:firstLine="0"/>
              <w:rPr>
                <w:szCs w:val="24"/>
                <w:lang w:val="en-US"/>
              </w:rPr>
            </w:pPr>
          </w:p>
        </w:tc>
        <w:tc>
          <w:tcPr>
            <w:cnfStyle w:val="000010000000" w:firstRow="0" w:lastRow="0" w:firstColumn="0" w:lastColumn="0" w:oddVBand="1" w:evenVBand="0" w:oddHBand="0" w:evenHBand="0" w:firstRowFirstColumn="0" w:firstRowLastColumn="0" w:lastRowFirstColumn="0" w:lastRowLastColumn="0"/>
            <w:tcW w:w="1859" w:type="dxa"/>
            <w:vMerge/>
          </w:tcPr>
          <w:p w:rsidR="000F2474" w:rsidRPr="00816A98" w:rsidRDefault="000F2474" w:rsidP="009766AF">
            <w:pPr>
              <w:ind w:left="0" w:firstLine="0"/>
              <w:rPr>
                <w:szCs w:val="24"/>
              </w:rPr>
            </w:pPr>
          </w:p>
        </w:tc>
        <w:tc>
          <w:tcPr>
            <w:tcW w:w="1859" w:type="dxa"/>
            <w:shd w:val="clear" w:color="auto" w:fill="FFFFFF" w:themeFill="background1"/>
          </w:tcPr>
          <w:p w:rsidR="000F2474" w:rsidRPr="00816A98" w:rsidRDefault="000F2474" w:rsidP="009766AF">
            <w:pPr>
              <w:ind w:left="0" w:firstLine="0"/>
              <w:cnfStyle w:val="000000000000" w:firstRow="0" w:lastRow="0" w:firstColumn="0" w:lastColumn="0" w:oddVBand="0" w:evenVBand="0" w:oddHBand="0" w:evenHBand="0" w:firstRowFirstColumn="0" w:firstRowLastColumn="0" w:lastRowFirstColumn="0" w:lastRowLastColumn="0"/>
              <w:rPr>
                <w:szCs w:val="24"/>
                <w:lang w:val="en-US"/>
              </w:rPr>
            </w:pPr>
            <w:r w:rsidRPr="00816A98">
              <w:rPr>
                <w:szCs w:val="24"/>
                <w:lang w:val="en-US"/>
              </w:rPr>
              <w:t>Group Project</w:t>
            </w:r>
          </w:p>
        </w:tc>
        <w:tc>
          <w:tcPr>
            <w:cnfStyle w:val="000010000000" w:firstRow="0" w:lastRow="0" w:firstColumn="0" w:lastColumn="0" w:oddVBand="1" w:evenVBand="0" w:oddHBand="0" w:evenHBand="0" w:firstRowFirstColumn="0" w:firstRowLastColumn="0" w:lastRowFirstColumn="0" w:lastRowLastColumn="0"/>
            <w:tcW w:w="1859" w:type="dxa"/>
            <w:shd w:val="clear" w:color="auto" w:fill="FFFFFF" w:themeFill="background1"/>
          </w:tcPr>
          <w:p w:rsidR="000F2474" w:rsidRPr="00816A98" w:rsidRDefault="000F2474" w:rsidP="009766AF">
            <w:pPr>
              <w:ind w:left="0" w:firstLine="0"/>
              <w:rPr>
                <w:szCs w:val="24"/>
                <w:lang w:val="en-US"/>
              </w:rPr>
            </w:pPr>
            <w:r w:rsidRPr="00816A98">
              <w:rPr>
                <w:szCs w:val="24"/>
                <w:lang w:val="en-US"/>
              </w:rPr>
              <w:t>50</w:t>
            </w:r>
          </w:p>
        </w:tc>
        <w:tc>
          <w:tcPr>
            <w:cnfStyle w:val="000100000000" w:firstRow="0" w:lastRow="0" w:firstColumn="0" w:lastColumn="1" w:oddVBand="0" w:evenVBand="0" w:oddHBand="0" w:evenHBand="0" w:firstRowFirstColumn="0" w:firstRowLastColumn="0" w:lastRowFirstColumn="0" w:lastRowLastColumn="0"/>
            <w:tcW w:w="1862" w:type="dxa"/>
            <w:shd w:val="clear" w:color="auto" w:fill="FFFFFF" w:themeFill="background1"/>
          </w:tcPr>
          <w:p w:rsidR="000F2474" w:rsidRPr="00816A98" w:rsidRDefault="000F2474" w:rsidP="009766AF">
            <w:pPr>
              <w:ind w:left="0" w:firstLine="0"/>
              <w:rPr>
                <w:szCs w:val="24"/>
                <w:lang w:val="en-US"/>
              </w:rPr>
            </w:pPr>
            <w:r w:rsidRPr="00816A98">
              <w:rPr>
                <w:szCs w:val="24"/>
                <w:lang w:val="en-US"/>
              </w:rPr>
              <w:t>April</w:t>
            </w:r>
            <w:r>
              <w:rPr>
                <w:szCs w:val="24"/>
                <w:lang w:val="en-US"/>
              </w:rPr>
              <w:t xml:space="preserve"> </w:t>
            </w:r>
            <w:r w:rsidRPr="00816A98">
              <w:rPr>
                <w:szCs w:val="24"/>
                <w:lang w:val="en-US"/>
              </w:rPr>
              <w:t>14</w:t>
            </w:r>
          </w:p>
        </w:tc>
      </w:tr>
      <w:tr w:rsidR="000F2474" w:rsidTr="009766AF">
        <w:trPr>
          <w:cnfStyle w:val="010000000000" w:firstRow="0" w:lastRow="1" w:firstColumn="0" w:lastColumn="0" w:oddVBand="0" w:evenVBand="0" w:oddHBand="0" w:evenHBand="0" w:firstRowFirstColumn="0" w:firstRowLastColumn="0" w:lastRowFirstColumn="0" w:lastRowLastColumn="0"/>
          <w:trHeight w:val="1460"/>
        </w:trPr>
        <w:tc>
          <w:tcPr>
            <w:cnfStyle w:val="001000000000" w:firstRow="0" w:lastRow="0" w:firstColumn="1" w:lastColumn="0" w:oddVBand="0" w:evenVBand="0" w:oddHBand="0" w:evenHBand="0" w:firstRowFirstColumn="0" w:firstRowLastColumn="0" w:lastRowFirstColumn="0" w:lastRowLastColumn="0"/>
            <w:tcW w:w="1860" w:type="dxa"/>
            <w:tcBorders>
              <w:top w:val="none" w:sz="0" w:space="0" w:color="auto"/>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4</w:t>
            </w:r>
          </w:p>
        </w:tc>
        <w:tc>
          <w:tcPr>
            <w:cnfStyle w:val="000010000000" w:firstRow="0" w:lastRow="0" w:firstColumn="0" w:lastColumn="0" w:oddVBand="1" w:evenVBand="0" w:oddHBand="0" w:evenHBand="0" w:firstRowFirstColumn="0" w:firstRowLastColumn="0" w:lastRowFirstColumn="0" w:lastRowLastColumn="0"/>
            <w:tcW w:w="1859" w:type="dxa"/>
            <w:tcBorders>
              <w:top w:val="none" w:sz="0" w:space="0" w:color="auto"/>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Media Selection</w:t>
            </w:r>
          </w:p>
        </w:tc>
        <w:tc>
          <w:tcPr>
            <w:tcW w:w="1859" w:type="dxa"/>
            <w:tcBorders>
              <w:top w:val="none" w:sz="0" w:space="0" w:color="auto"/>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cnfStyle w:val="010000000000" w:firstRow="0" w:lastRow="1" w:firstColumn="0" w:lastColumn="0" w:oddVBand="0" w:evenVBand="0" w:oddHBand="0" w:evenHBand="0" w:firstRowFirstColumn="0" w:firstRowLastColumn="0" w:lastRowFirstColumn="0" w:lastRowLastColumn="0"/>
              <w:rPr>
                <w:b w:val="0"/>
                <w:szCs w:val="24"/>
                <w:lang w:val="en-US"/>
              </w:rPr>
            </w:pPr>
            <w:r w:rsidRPr="00F952F0">
              <w:rPr>
                <w:b w:val="0"/>
                <w:szCs w:val="24"/>
                <w:lang w:val="en-US"/>
              </w:rPr>
              <w:t>Blog #1</w:t>
            </w:r>
          </w:p>
        </w:tc>
        <w:tc>
          <w:tcPr>
            <w:cnfStyle w:val="000010000000" w:firstRow="0" w:lastRow="0" w:firstColumn="0" w:lastColumn="0" w:oddVBand="1" w:evenVBand="0" w:oddHBand="0" w:evenHBand="0" w:firstRowFirstColumn="0" w:firstRowLastColumn="0" w:lastRowFirstColumn="0" w:lastRowLastColumn="0"/>
            <w:tcW w:w="1859" w:type="dxa"/>
            <w:tcBorders>
              <w:top w:val="none" w:sz="0" w:space="0" w:color="auto"/>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10</w:t>
            </w:r>
          </w:p>
        </w:tc>
        <w:tc>
          <w:tcPr>
            <w:cnfStyle w:val="000100000000" w:firstRow="0" w:lastRow="0" w:firstColumn="0" w:lastColumn="1" w:oddVBand="0" w:evenVBand="0" w:oddHBand="0" w:evenHBand="0" w:firstRowFirstColumn="0" w:firstRowLastColumn="0" w:lastRowFirstColumn="0" w:lastRowLastColumn="0"/>
            <w:tcW w:w="1862" w:type="dxa"/>
            <w:tcBorders>
              <w:top w:val="none" w:sz="0" w:space="0" w:color="auto"/>
              <w:left w:val="none" w:sz="0" w:space="0" w:color="auto"/>
              <w:bottom w:val="none" w:sz="0" w:space="0" w:color="auto"/>
              <w:right w:val="none" w:sz="0" w:space="0" w:color="auto"/>
            </w:tcBorders>
            <w:shd w:val="clear" w:color="auto" w:fill="B8CCE4" w:themeFill="accent1" w:themeFillTint="66"/>
          </w:tcPr>
          <w:p w:rsidR="000F2474" w:rsidRPr="00F952F0" w:rsidRDefault="000F2474" w:rsidP="009766AF">
            <w:pPr>
              <w:ind w:left="0" w:firstLine="0"/>
              <w:rPr>
                <w:b w:val="0"/>
                <w:szCs w:val="24"/>
                <w:lang w:val="en-US"/>
              </w:rPr>
            </w:pPr>
            <w:r w:rsidRPr="00F952F0">
              <w:rPr>
                <w:b w:val="0"/>
                <w:szCs w:val="24"/>
                <w:lang w:val="en-US"/>
              </w:rPr>
              <w:t>April 21</w:t>
            </w:r>
          </w:p>
        </w:tc>
      </w:tr>
    </w:tbl>
    <w:p w:rsidR="000F2474" w:rsidRDefault="000F2474" w:rsidP="000F2474"/>
    <w:p w:rsidR="000F2474" w:rsidRDefault="000F2474" w:rsidP="000F2474"/>
    <w:p w:rsidR="000F2474" w:rsidRDefault="000F2474" w:rsidP="000F2474"/>
    <w:p w:rsidR="000F2474" w:rsidRDefault="000F2474" w:rsidP="000F2474"/>
    <w:p w:rsidR="000F2474" w:rsidRDefault="000F2474" w:rsidP="000F2474"/>
    <w:p w:rsidR="000F2474" w:rsidRDefault="000F2474" w:rsidP="000F2474"/>
    <w:p w:rsidR="000F2474" w:rsidRDefault="000F2474" w:rsidP="000F2474">
      <w:pPr>
        <w:rPr>
          <w:lang w:val="en-US"/>
        </w:rPr>
      </w:pPr>
    </w:p>
    <w:p w:rsidR="000F2474" w:rsidRDefault="000F2474" w:rsidP="000F2474">
      <w:pPr>
        <w:rPr>
          <w:lang w:val="en-US"/>
        </w:rPr>
      </w:pPr>
    </w:p>
    <w:p w:rsidR="000F2474" w:rsidRDefault="000F2474" w:rsidP="000F2474">
      <w:pPr>
        <w:rPr>
          <w:lang w:val="en-US"/>
        </w:rPr>
      </w:pPr>
    </w:p>
    <w:p w:rsidR="000F2474" w:rsidRPr="00F952F0" w:rsidRDefault="000F2474" w:rsidP="000F2474">
      <w:pPr>
        <w:rPr>
          <w:lang w:val="en-US"/>
        </w:rPr>
      </w:pPr>
    </w:p>
    <w:p w:rsidR="000F2474" w:rsidRPr="00590633" w:rsidRDefault="000F2474" w:rsidP="000F2474"/>
    <w:p w:rsidR="000F2474" w:rsidRPr="007D5DCD" w:rsidRDefault="000F2474" w:rsidP="000F2474">
      <w:pPr>
        <w:pStyle w:val="1"/>
        <w:numPr>
          <w:ilvl w:val="0"/>
          <w:numId w:val="1"/>
        </w:numPr>
        <w:rPr>
          <w:lang w:val="en-US"/>
        </w:rPr>
      </w:pPr>
      <w:r w:rsidRPr="005D556F">
        <w:rPr>
          <w:noProof/>
          <w:lang w:eastAsia="el-GR"/>
        </w:rPr>
        <w:drawing>
          <wp:anchor distT="0" distB="0" distL="114300" distR="114300" simplePos="0" relativeHeight="251656704" behindDoc="1" locked="0" layoutInCell="1" allowOverlap="1" wp14:anchorId="68ABEF09" wp14:editId="26FE1745">
            <wp:simplePos x="0" y="0"/>
            <wp:positionH relativeFrom="column">
              <wp:posOffset>490220</wp:posOffset>
            </wp:positionH>
            <wp:positionV relativeFrom="paragraph">
              <wp:posOffset>0</wp:posOffset>
            </wp:positionV>
            <wp:extent cx="2530475" cy="1819275"/>
            <wp:effectExtent l="0" t="0" r="3175" b="9525"/>
            <wp:wrapTight wrapText="bothSides">
              <wp:wrapPolygon edited="1">
                <wp:start x="7805" y="1018"/>
                <wp:lineTo x="0" y="2262"/>
                <wp:lineTo x="488" y="7690"/>
                <wp:lineTo x="650" y="18094"/>
                <wp:lineTo x="650" y="18999"/>
                <wp:lineTo x="7480" y="20017"/>
                <wp:lineTo x="10244" y="20017"/>
                <wp:lineTo x="13822" y="21487"/>
                <wp:lineTo x="14960" y="18886"/>
                <wp:lineTo x="16749" y="18094"/>
                <wp:lineTo x="18863" y="14475"/>
                <wp:lineTo x="20651" y="10857"/>
                <wp:lineTo x="21464" y="10178"/>
                <wp:lineTo x="21464" y="6559"/>
                <wp:lineTo x="18538" y="5767"/>
                <wp:lineTo x="17399" y="3619"/>
                <wp:lineTo x="15529" y="2262"/>
                <wp:lineTo x="14797" y="0"/>
                <wp:lineTo x="12846" y="0"/>
                <wp:lineTo x="7805" y="1018"/>
              </wp:wrapPolygon>
            </wp:wrapTight>
            <wp:docPr id="2" name="Εικόνα 3" descr="C:\Users\ChrisTiano\Desktop\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Tiano\Desktop\lifecycle_apple.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0475" cy="1819275"/>
                    </a:xfrm>
                    <a:prstGeom prst="rect">
                      <a:avLst/>
                    </a:prstGeom>
                    <a:noFill/>
                    <a:ln>
                      <a:noFill/>
                    </a:ln>
                  </pic:spPr>
                </pic:pic>
              </a:graphicData>
            </a:graphic>
          </wp:anchor>
        </w:drawing>
      </w:r>
      <w:bookmarkStart w:id="18" w:name="_Toc509680764"/>
      <w:r w:rsidRPr="007D5DCD">
        <w:rPr>
          <w:lang w:val="en-US"/>
        </w:rPr>
        <w:t>Human ecology</w:t>
      </w:r>
      <w:bookmarkEnd w:id="18"/>
    </w:p>
    <w:p w:rsidR="000F2474" w:rsidRPr="007D5DCD" w:rsidRDefault="000F2474" w:rsidP="000F2474">
      <w:pPr>
        <w:jc w:val="both"/>
        <w:rPr>
          <w:lang w:val="en-US"/>
        </w:rPr>
      </w:pPr>
      <w:r>
        <w:rPr>
          <w:lang w:val="en-US"/>
        </w:rPr>
        <w:t xml:space="preserve">The history of life on Earth </w:t>
      </w:r>
      <w:r w:rsidRPr="007D5DCD">
        <w:rPr>
          <w:lang w:val="en-US"/>
        </w:rPr>
        <w:t xml:space="preserve"> </w:t>
      </w:r>
      <w:r>
        <w:rPr>
          <w:lang w:val="en-US"/>
        </w:rPr>
        <w:t xml:space="preserve">has </w:t>
      </w:r>
      <w:r w:rsidRPr="007D5DCD">
        <w:rPr>
          <w:lang w:val="en-US"/>
        </w:rPr>
        <w:t>been a history of interaction between living things and their surroundings. To a large extent, the physical form and the habits of the earth's vegetation and its animal life have been molded by the environment. Considering the whole span of earthly time, the opposite effect, in which life actually modifies its surroundings, has been relatively slight. Only within the moment of time represented by the present century has one species man acquired significant power to alter the nature of his world.</w:t>
      </w:r>
    </w:p>
    <w:p w:rsidR="000F2474" w:rsidRPr="007D5DCD" w:rsidRDefault="000F2474" w:rsidP="000F2474">
      <w:pPr>
        <w:rPr>
          <w:lang w:val="en-US"/>
        </w:rPr>
      </w:pPr>
      <w:r w:rsidRPr="007D5DCD">
        <w:rPr>
          <w:lang w:val="en-US"/>
        </w:rPr>
        <w:t>Ecology is as much a biological science as it is a human science.[6] Human ecology is an interdisciplinary investigation into the ecology of our species. "Human ecology may be defined: (1) from a bioecological standpoint as the study of man as the ecological dominant in plant and animal communities and systems; (2) from a bioecological standpoint as simply another animal affecting and being affected by his physical environment; and (3) as a human being, somehow different from animal life in general, interacting with physical and modified environments in a distinctive and creative way. A truly interdisciplinary human ecology will most likely address itself to all three."[157]:3 The term was formally introduced in 1921, but many sociologists, geographers, psychologists, and other disciplines were interested in human relations to natural systems centuries prior, especially in the late 19th century.[157][158]</w:t>
      </w:r>
    </w:p>
    <w:p w:rsidR="000F2474" w:rsidRPr="007D5DCD" w:rsidRDefault="000F2474" w:rsidP="000F2474">
      <w:pPr>
        <w:rPr>
          <w:lang w:val="en-US"/>
        </w:rPr>
      </w:pPr>
      <w:r w:rsidRPr="007D5DCD">
        <w:rPr>
          <w:lang w:val="en-US"/>
        </w:rPr>
        <w:t xml:space="preserve">The ecological complexities human beings are facing through the technological transformation of the planetary biome has brought on the Anthropocene. The unique set of circumstances has generated the need for a new unifying science called coupled human and natural systems that builds upon, but moves beyond the field of human ecology.[104] Ecosystems tie into human societies through the critical and all encompassing life-supporting functions they sustain. In recognition of these functions and the incapability of traditional economic valuation methods to see the value in ecosystems, there has been a surge of interest in social-natural capital, which provides the means to put a value on the stock and use of information and materials stemming from ecosystem goods and services. Ecosystems produce, regulate, maintain, and supply services of critical necessity and beneficial to human health (cognitive and </w:t>
      </w:r>
      <w:r w:rsidRPr="007D5DCD">
        <w:rPr>
          <w:lang w:val="en-US"/>
        </w:rPr>
        <w:lastRenderedPageBreak/>
        <w:t>physiological), economies, and they even provide an information or reference function as a living library giving opportunities for science and cognitive development in children engaged in the complexity of the natural world. Ecosystems relate importantly to human ecology as they are the ultimate base foundation of global economics as every commodity, and the capacity for exchange ultimately stems from the ecosystems on Earth.[104][159][160][161]</w:t>
      </w:r>
    </w:p>
    <w:p w:rsidR="000F2474" w:rsidRPr="007D5DCD" w:rsidRDefault="000975E8" w:rsidP="000975E8">
      <w:pPr>
        <w:pStyle w:val="2"/>
        <w:numPr>
          <w:ilvl w:val="0"/>
          <w:numId w:val="0"/>
        </w:numPr>
        <w:ind w:left="1418"/>
        <w:rPr>
          <w:lang w:val="en-US"/>
        </w:rPr>
      </w:pPr>
      <w:r>
        <w:rPr>
          <w:lang w:val="en-US"/>
        </w:rPr>
        <w:t>4.1</w:t>
      </w:r>
      <w:r w:rsidR="000F2474" w:rsidRPr="00A3661D">
        <w:rPr>
          <w:lang w:val="en-US"/>
        </w:rPr>
        <w:t xml:space="preserve"> </w:t>
      </w:r>
      <w:bookmarkStart w:id="19" w:name="_Toc509680765"/>
      <w:r w:rsidR="000F2474" w:rsidRPr="007D5DCD">
        <w:rPr>
          <w:lang w:val="en-US"/>
        </w:rPr>
        <w:t>Restoration and management</w:t>
      </w:r>
      <w:bookmarkEnd w:id="19"/>
    </w:p>
    <w:p w:rsidR="000F2474" w:rsidRPr="007D5DCD" w:rsidRDefault="000F2474" w:rsidP="000F2474">
      <w:pPr>
        <w:rPr>
          <w:lang w:val="en-US"/>
        </w:rPr>
      </w:pPr>
      <w:r w:rsidRPr="007D5DCD">
        <w:rPr>
          <w:lang w:val="en-US"/>
        </w:rPr>
        <w:t>Ecosystem management is not just about science nor is it simply an extension of traditional resource management; it offers a fundamental reframing of how humans may work with nature.</w:t>
      </w:r>
    </w:p>
    <w:p w:rsidR="000F2474" w:rsidRDefault="000F2474" w:rsidP="000F2474">
      <w:pPr>
        <w:rPr>
          <w:lang w:val="en-US"/>
        </w:rPr>
      </w:pPr>
      <w:r w:rsidRPr="007D5DCD">
        <w:rPr>
          <w:lang w:val="en-US"/>
        </w:rPr>
        <w:t>Ecology is an employed science of restoration, repairing disturbed sites through human intervention, in natural resource management, and in environmental impact assessments. Edward O. Wilson predicted in 1992 that the 21st century "will be the era of restoration in ecology".[163] Ecological science has boomed in the industrial investment of restoring ecosystems and their processes in abandoned sites after disturbance. Natural resource managers, in forestry, for example, employ ecologists to develop, adapt, and implement ecosystem based methods into the planning, operation, and restoration phases of land-use. Ecological science is used in the methods of sustainable harvesting, disease, and fire outbreak management, in fisheries stock management, for integrating land-use with protected areas and communities, and conservation in complex geo-political landscapes.</w:t>
      </w:r>
      <w:r>
        <w:rPr>
          <w:lang w:val="en-US"/>
        </w:rPr>
        <w:br w:type="page"/>
      </w:r>
    </w:p>
    <w:p w:rsidR="000F2474" w:rsidRPr="00E8578E" w:rsidRDefault="000F2474" w:rsidP="000F2474">
      <w:pPr>
        <w:pStyle w:val="1"/>
        <w:numPr>
          <w:ilvl w:val="0"/>
          <w:numId w:val="1"/>
        </w:numPr>
        <w:rPr>
          <w:lang w:val="en-US"/>
        </w:rPr>
      </w:pPr>
      <w:bookmarkStart w:id="20" w:name="_Toc509680766"/>
      <w:r w:rsidRPr="00E8578E">
        <w:rPr>
          <w:lang w:val="en-US"/>
        </w:rPr>
        <w:lastRenderedPageBreak/>
        <w:t>Relation to evolution</w:t>
      </w:r>
      <w:bookmarkEnd w:id="20"/>
    </w:p>
    <w:p w:rsidR="000F2474" w:rsidRPr="00E22B5E" w:rsidRDefault="000F2474" w:rsidP="000F2474">
      <w:pPr>
        <w:rPr>
          <w:lang w:val="en-US"/>
        </w:rPr>
      </w:pPr>
      <w:r w:rsidRPr="00E8578E">
        <w:rPr>
          <w:lang w:val="en-US"/>
        </w:rPr>
        <w:t>Ecology and evolutionary biology are considered sister disciplines of the life sciences. Natural selection, life history, development, adaptation, populations, and inheritance are examples of concepts that thread equally into ecological and evolutionary theory. Morphological, behavioural, and genetic traits, for example, can be mapped onto evolutionary trees to study the historical development of a species in relation to their functions and roles in different ecological circumstances. In this framework, the analytical tools of ecologists and evolutionists overlap as they organize, classify, and investigate life through common systematic principals, such as phylogenetics or the Linnaean system of taxonomy.[107] The two disciplines often appear together, such as in the title of the journal Trends in Ecology and Evolution.[108] There is no sharp boundary separating ecology from evolution, and they differ more in their areas of applied focus. Both disciplines discover and explain emergent and unique properties and processes operating across different spatial or temporal scales of organization.[36][48] While the boundary between ecology and evolution is not always clear, ecologists study the abiotic and biotic factors that influence evolutionary processes,[109][110] and evolution can be rapid, occurring on ecological timescales as short as one generation.</w:t>
      </w:r>
    </w:p>
    <w:p w:rsidR="000F2474" w:rsidRPr="000623E8" w:rsidRDefault="000975E8" w:rsidP="000975E8">
      <w:pPr>
        <w:pStyle w:val="2"/>
        <w:numPr>
          <w:ilvl w:val="0"/>
          <w:numId w:val="0"/>
        </w:numPr>
        <w:ind w:left="1418"/>
        <w:rPr>
          <w:lang w:val="en-US"/>
        </w:rPr>
      </w:pPr>
      <w:r>
        <w:rPr>
          <w:lang w:val="en-US"/>
        </w:rPr>
        <w:t>5.1</w:t>
      </w:r>
      <w:r w:rsidR="000F2474" w:rsidRPr="00721B13">
        <w:rPr>
          <w:lang w:val="en-US"/>
        </w:rPr>
        <w:t xml:space="preserve"> </w:t>
      </w:r>
      <w:bookmarkStart w:id="21" w:name="_Toc509680767"/>
      <w:r w:rsidR="000F2474" w:rsidRPr="000623E8">
        <w:rPr>
          <w:lang w:val="en-US"/>
        </w:rPr>
        <w:t>Radiation: heat, temperature and light</w:t>
      </w:r>
      <w:bookmarkEnd w:id="21"/>
    </w:p>
    <w:p w:rsidR="000F2474" w:rsidRPr="000623E8" w:rsidRDefault="000F2474" w:rsidP="000F2474">
      <w:pPr>
        <w:rPr>
          <w:lang w:val="en-US"/>
        </w:rPr>
      </w:pPr>
      <w:r w:rsidRPr="000623E8">
        <w:rPr>
          <w:lang w:val="en-US"/>
        </w:rPr>
        <w:t>The biology of life operates within a certain range of temperatures. Heat is a form of energy that regulates temperature. Heat affects growth rates, activity, behaviour, and primary production. Temperature is largely dependent on the incidence of solar radiation. The latitudinal and longitudinal spatial variation of temperature greatly affects climates and consequently the distribution of biodiversity and levels of primary production in different ecosystems or biomes across the planet. Heat and temperature relate importantly to metabolic activity. Poikilotherms, for example, have a body temperature that is largely regulated and dependent on the temperature of the external environment. In contrast, homeotherms regulate their internal body temperature by expending metabolic energy.[109][110][169]</w:t>
      </w:r>
    </w:p>
    <w:p w:rsidR="000F2474" w:rsidRPr="00E22B5E" w:rsidRDefault="000F2474" w:rsidP="000F2474">
      <w:pPr>
        <w:rPr>
          <w:lang w:val="en-US"/>
        </w:rPr>
      </w:pPr>
      <w:r w:rsidRPr="000623E8">
        <w:rPr>
          <w:lang w:val="en-US"/>
        </w:rPr>
        <w:t xml:space="preserve">There is a relationship between light, primary production, and ecological energy budgets. Sunlight is the primary input of energy into the planet's ecosystems. Light is composed of electromagnetic energy of different wavelengths. Radiant energy from the sun generates heat, provides photons of light measured as active energy in the chemical reactions of life, and also acts as a catalyst for genetic mutation.[109][110][169] Plants, algae, and some bacteria absorb light and assimilate the energy through photosynthesis. Organisms capable of assimilating energy by </w:t>
      </w:r>
      <w:r w:rsidRPr="000623E8">
        <w:rPr>
          <w:lang w:val="en-US"/>
        </w:rPr>
        <w:lastRenderedPageBreak/>
        <w:t>photosynthesis or through inorganic fixation of H2S are autotrophs. Autotrophs — responsible for primary production — assimilate light energy which becomes metabolically stored as potential energy in the form of biochemical enthalpic bonds.</w:t>
      </w:r>
    </w:p>
    <w:p w:rsidR="000F2474" w:rsidRDefault="000F2474" w:rsidP="000F2474">
      <w:pPr>
        <w:spacing w:line="259" w:lineRule="auto"/>
        <w:ind w:left="0" w:firstLine="0"/>
        <w:rPr>
          <w:lang w:val="en-US"/>
        </w:rPr>
      </w:pPr>
      <w:r>
        <w:rPr>
          <w:lang w:val="en-US"/>
        </w:rPr>
        <w:br w:type="page"/>
      </w:r>
    </w:p>
    <w:p w:rsidR="000F2474" w:rsidRDefault="000F2474" w:rsidP="000F2474">
      <w:pPr>
        <w:pStyle w:val="1"/>
        <w:numPr>
          <w:ilvl w:val="0"/>
          <w:numId w:val="1"/>
        </w:numPr>
      </w:pPr>
      <w:r>
        <w:rPr>
          <w:noProof/>
          <w:lang w:eastAsia="el-GR"/>
        </w:rPr>
        <w:lastRenderedPageBreak/>
        <w:drawing>
          <wp:anchor distT="0" distB="0" distL="114300" distR="114300" simplePos="0" relativeHeight="251657728" behindDoc="0" locked="0" layoutInCell="1" allowOverlap="1" wp14:anchorId="7CCF743A" wp14:editId="3DAABDD2">
            <wp:simplePos x="0" y="0"/>
            <wp:positionH relativeFrom="column">
              <wp:posOffset>-233680</wp:posOffset>
            </wp:positionH>
            <wp:positionV relativeFrom="paragraph">
              <wp:posOffset>490220</wp:posOffset>
            </wp:positionV>
            <wp:extent cx="6200775" cy="4229100"/>
            <wp:effectExtent l="0" t="0" r="9525" b="0"/>
            <wp:wrapThrough wrapText="bothSides">
              <wp:wrapPolygon edited="0">
                <wp:start x="9158" y="6324"/>
                <wp:lineTo x="9158" y="8076"/>
                <wp:lineTo x="7300" y="9632"/>
                <wp:lineTo x="7300" y="11189"/>
                <wp:lineTo x="1394" y="12259"/>
                <wp:lineTo x="1394" y="12746"/>
                <wp:lineTo x="0" y="12746"/>
                <wp:lineTo x="0" y="15276"/>
                <wp:lineTo x="21567" y="15276"/>
                <wp:lineTo x="21567" y="12746"/>
                <wp:lineTo x="20240" y="12746"/>
                <wp:lineTo x="20372" y="12357"/>
                <wp:lineTo x="19311" y="12162"/>
                <wp:lineTo x="10949" y="11189"/>
                <wp:lineTo x="10949" y="9632"/>
                <wp:lineTo x="11547" y="9632"/>
                <wp:lineTo x="12542" y="8659"/>
                <wp:lineTo x="12476" y="6324"/>
                <wp:lineTo x="9158" y="6324"/>
              </wp:wrapPolygon>
            </wp:wrapThrough>
            <wp:docPr id="4" name="Διάγραμμα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bookmarkStart w:id="22" w:name="_Toc509680768"/>
      <w:r w:rsidRPr="008E68C1">
        <w:rPr>
          <w:lang w:val="en-US"/>
        </w:rPr>
        <w:t xml:space="preserve">Η </w:t>
      </w:r>
      <w:r>
        <w:rPr>
          <w:lang w:val="en-US"/>
        </w:rPr>
        <w:t>οικογ</w:t>
      </w:r>
      <w:r>
        <w:t>έ</w:t>
      </w:r>
      <w:r>
        <w:rPr>
          <w:lang w:val="en-US"/>
        </w:rPr>
        <w:t>νει</w:t>
      </w:r>
      <w:r>
        <w:t xml:space="preserve">ά </w:t>
      </w:r>
      <w:r w:rsidRPr="008E68C1">
        <w:rPr>
          <w:lang w:val="en-US"/>
        </w:rPr>
        <w:t>μου</w:t>
      </w:r>
      <w:bookmarkEnd w:id="22"/>
    </w:p>
    <w:p w:rsidR="000F2474" w:rsidRPr="008F0A4D" w:rsidRDefault="000F2474" w:rsidP="000F2474"/>
    <w:p w:rsidR="000F2474" w:rsidRPr="008E68C1" w:rsidRDefault="000F2474" w:rsidP="000F2474"/>
    <w:p w:rsidR="00DF0D4A" w:rsidRDefault="00DF0D4A"/>
    <w:sectPr w:rsidR="00DF0D4A" w:rsidSect="000B078A">
      <w:headerReference w:type="default" r:id="rId16"/>
      <w:footerReference w:type="default" r:id="rId17"/>
      <w:footerReference w:type="firs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EF5" w:rsidRDefault="00AE1EF5" w:rsidP="000F2474">
      <w:pPr>
        <w:spacing w:after="0" w:line="240" w:lineRule="auto"/>
      </w:pPr>
      <w:r>
        <w:separator/>
      </w:r>
    </w:p>
  </w:endnote>
  <w:endnote w:type="continuationSeparator" w:id="0">
    <w:p w:rsidR="00AE1EF5" w:rsidRDefault="00AE1EF5" w:rsidP="000F2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CF5" w:rsidRPr="00A3661D" w:rsidRDefault="000F2474">
    <w:pPr>
      <w:pStyle w:val="a5"/>
      <w:rPr>
        <w:lang w:val="en-US"/>
      </w:rPr>
    </w:pPr>
    <w:fldSimple w:instr=" AUTOTEXT  &quot;Αριθμός σελ. 1&quot;  \* MERGEFORMAT ">
      <w:r>
        <w:rPr>
          <w:rFonts w:asciiTheme="majorHAnsi" w:hAnsiTheme="majorHAnsi"/>
          <w:sz w:val="28"/>
          <w:szCs w:val="28"/>
        </w:rPr>
        <w:t xml:space="preserve">σελ. </w:t>
      </w:r>
      <w:r w:rsidR="00AE1EF5">
        <w:fldChar w:fldCharType="begin"/>
      </w:r>
      <w:r w:rsidR="00AE1EF5">
        <w:instrText xml:space="preserve"> PAGE    \* MERGEFORMAT </w:instrText>
      </w:r>
      <w:r w:rsidR="00AE1EF5">
        <w:fldChar w:fldCharType="separate"/>
      </w:r>
      <w:r w:rsidR="001515E2" w:rsidRPr="001515E2">
        <w:rPr>
          <w:rFonts w:asciiTheme="majorHAnsi" w:hAnsiTheme="majorHAnsi"/>
          <w:noProof/>
          <w:sz w:val="28"/>
          <w:szCs w:val="28"/>
        </w:rPr>
        <w:t>3</w:t>
      </w:r>
      <w:r w:rsidR="00AE1EF5">
        <w:rPr>
          <w:rFonts w:asciiTheme="majorHAnsi" w:hAnsiTheme="majorHAnsi"/>
          <w:noProof/>
          <w:sz w:val="28"/>
          <w:szCs w:val="28"/>
        </w:rPr>
        <w:fldChar w:fldCharType="end"/>
      </w:r>
    </w:fldSimple>
    <w:r>
      <w:rPr>
        <w:lang w:val="en-US"/>
      </w:rPr>
      <w:t>-</w:t>
    </w:r>
    <w:r w:rsidR="00AE1EF5">
      <w:fldChar w:fldCharType="begin"/>
    </w:r>
    <w:r w:rsidR="00AE1EF5">
      <w:instrText xml:space="preserve"> STYLEREF  "Επικεφαλίδα 1" \n  \* MERGEFORMAT </w:instrText>
    </w:r>
    <w:r w:rsidR="00AE1EF5">
      <w:fldChar w:fldCharType="separate"/>
    </w:r>
    <w:r w:rsidR="001515E2">
      <w:rPr>
        <w:noProof/>
      </w:rPr>
      <w:t>1</w:t>
    </w:r>
    <w:r w:rsidR="00AE1EF5">
      <w:rPr>
        <w:noProof/>
      </w:rPr>
      <w:fldChar w:fldCharType="end"/>
    </w:r>
  </w:p>
  <w:p w:rsidR="00DE3F80" w:rsidRPr="000B078A" w:rsidRDefault="00AE1EF5" w:rsidP="00D25F28">
    <w:pPr>
      <w:pStyle w:val="a5"/>
      <w:jc w:val="right"/>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78A" w:rsidRDefault="00590EEF">
    <w:pPr>
      <w:pStyle w:val="a5"/>
    </w:pPr>
    <w:r>
      <w:t>1</w:t>
    </w:r>
  </w:p>
  <w:p w:rsidR="00D25F28" w:rsidRPr="00844E6C" w:rsidRDefault="00AE1EF5" w:rsidP="00844E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EF5" w:rsidRDefault="00AE1EF5" w:rsidP="000F2474">
      <w:pPr>
        <w:spacing w:after="0" w:line="240" w:lineRule="auto"/>
      </w:pPr>
      <w:r>
        <w:separator/>
      </w:r>
    </w:p>
  </w:footnote>
  <w:footnote w:type="continuationSeparator" w:id="0">
    <w:p w:rsidR="00AE1EF5" w:rsidRDefault="00AE1EF5" w:rsidP="000F24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474" w:rsidRDefault="00AE1EF5">
    <w:pPr>
      <w:pStyle w:val="a4"/>
    </w:pPr>
    <w:r>
      <w:fldChar w:fldCharType="begin"/>
    </w:r>
    <w:r>
      <w:instrText xml:space="preserve"> STYLEREF  "Επικεφαλίδα 1" \n  \* MERGEFORMAT </w:instrText>
    </w:r>
    <w:r>
      <w:fldChar w:fldCharType="separate"/>
    </w:r>
    <w:r w:rsidR="001515E2">
      <w:rPr>
        <w:noProof/>
      </w:rPr>
      <w:t>1</w:t>
    </w:r>
    <w:r>
      <w:rPr>
        <w:noProof/>
      </w:rPr>
      <w:fldChar w:fldCharType="end"/>
    </w:r>
    <w:r>
      <w:fldChar w:fldCharType="begin"/>
    </w:r>
    <w:r>
      <w:instrText xml:space="preserve"> STYLEREF  "Επικεφαλίδα 1"  \* MERGEFORMAT </w:instrText>
    </w:r>
    <w:r w:rsidR="003D14EB">
      <w:fldChar w:fldCharType="separate"/>
    </w:r>
    <w:r w:rsidR="001515E2">
      <w:rPr>
        <w:noProof/>
      </w:rPr>
      <w:t>Ecology</w:t>
    </w:r>
    <w:r>
      <w:rPr>
        <w:noProof/>
      </w:rPr>
      <w:fldChar w:fldCharType="end"/>
    </w:r>
  </w:p>
  <w:p w:rsidR="00B87505" w:rsidRDefault="00AE1EF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A7232"/>
    <w:multiLevelType w:val="multilevel"/>
    <w:tmpl w:val="B8A6381A"/>
    <w:lvl w:ilvl="0">
      <w:start w:val="1"/>
      <w:numFmt w:val="decimal"/>
      <w:pStyle w:val="1"/>
      <w:lvlText w:val="%1"/>
      <w:lvlJc w:val="left"/>
      <w:pPr>
        <w:ind w:left="432" w:hanging="432"/>
      </w:pPr>
      <w:rPr>
        <w:rFonts w:hint="default"/>
      </w:rPr>
    </w:lvl>
    <w:lvl w:ilvl="1">
      <w:start w:val="1"/>
      <w:numFmt w:val="none"/>
      <w:pStyle w:val="2"/>
      <w:lvlText w:val="5.1"/>
      <w:lvlJc w:val="right"/>
      <w:pPr>
        <w:ind w:left="1418" w:firstLine="0"/>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nsid w:val="1B5378D9"/>
    <w:multiLevelType w:val="hybridMultilevel"/>
    <w:tmpl w:val="C05E8138"/>
    <w:lvl w:ilvl="0" w:tplc="0408000F">
      <w:start w:val="1"/>
      <w:numFmt w:val="decimal"/>
      <w:lvlText w:val="%1."/>
      <w:lvlJc w:val="left"/>
      <w:pPr>
        <w:ind w:left="2138" w:hanging="360"/>
      </w:pPr>
    </w:lvl>
    <w:lvl w:ilvl="1" w:tplc="04080019" w:tentative="1">
      <w:start w:val="1"/>
      <w:numFmt w:val="lowerLetter"/>
      <w:lvlText w:val="%2."/>
      <w:lvlJc w:val="left"/>
      <w:pPr>
        <w:ind w:left="2858" w:hanging="360"/>
      </w:pPr>
    </w:lvl>
    <w:lvl w:ilvl="2" w:tplc="0408001B" w:tentative="1">
      <w:start w:val="1"/>
      <w:numFmt w:val="lowerRoman"/>
      <w:lvlText w:val="%3."/>
      <w:lvlJc w:val="right"/>
      <w:pPr>
        <w:ind w:left="3578" w:hanging="180"/>
      </w:pPr>
    </w:lvl>
    <w:lvl w:ilvl="3" w:tplc="0408000F" w:tentative="1">
      <w:start w:val="1"/>
      <w:numFmt w:val="decimal"/>
      <w:lvlText w:val="%4."/>
      <w:lvlJc w:val="left"/>
      <w:pPr>
        <w:ind w:left="4298" w:hanging="360"/>
      </w:pPr>
    </w:lvl>
    <w:lvl w:ilvl="4" w:tplc="04080019" w:tentative="1">
      <w:start w:val="1"/>
      <w:numFmt w:val="lowerLetter"/>
      <w:lvlText w:val="%5."/>
      <w:lvlJc w:val="left"/>
      <w:pPr>
        <w:ind w:left="5018" w:hanging="360"/>
      </w:pPr>
    </w:lvl>
    <w:lvl w:ilvl="5" w:tplc="0408001B" w:tentative="1">
      <w:start w:val="1"/>
      <w:numFmt w:val="lowerRoman"/>
      <w:lvlText w:val="%6."/>
      <w:lvlJc w:val="right"/>
      <w:pPr>
        <w:ind w:left="5738" w:hanging="180"/>
      </w:pPr>
    </w:lvl>
    <w:lvl w:ilvl="6" w:tplc="0408000F" w:tentative="1">
      <w:start w:val="1"/>
      <w:numFmt w:val="decimal"/>
      <w:lvlText w:val="%7."/>
      <w:lvlJc w:val="left"/>
      <w:pPr>
        <w:ind w:left="6458" w:hanging="360"/>
      </w:pPr>
    </w:lvl>
    <w:lvl w:ilvl="7" w:tplc="04080019" w:tentative="1">
      <w:start w:val="1"/>
      <w:numFmt w:val="lowerLetter"/>
      <w:lvlText w:val="%8."/>
      <w:lvlJc w:val="left"/>
      <w:pPr>
        <w:ind w:left="7178" w:hanging="360"/>
      </w:pPr>
    </w:lvl>
    <w:lvl w:ilvl="8" w:tplc="0408001B" w:tentative="1">
      <w:start w:val="1"/>
      <w:numFmt w:val="lowerRoman"/>
      <w:lvlText w:val="%9."/>
      <w:lvlJc w:val="right"/>
      <w:pPr>
        <w:ind w:left="7898" w:hanging="180"/>
      </w:pPr>
    </w:lvl>
  </w:abstractNum>
  <w:abstractNum w:abstractNumId="2">
    <w:nsid w:val="28A456C4"/>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474"/>
    <w:rsid w:val="000975E8"/>
    <w:rsid w:val="000D3760"/>
    <w:rsid w:val="000F2474"/>
    <w:rsid w:val="001515E2"/>
    <w:rsid w:val="00204E41"/>
    <w:rsid w:val="003D14EB"/>
    <w:rsid w:val="005062FF"/>
    <w:rsid w:val="00527E80"/>
    <w:rsid w:val="00590EEF"/>
    <w:rsid w:val="006930D1"/>
    <w:rsid w:val="00710A99"/>
    <w:rsid w:val="008C71F7"/>
    <w:rsid w:val="00AE1EF5"/>
    <w:rsid w:val="00C12B96"/>
    <w:rsid w:val="00C20120"/>
    <w:rsid w:val="00DF0D4A"/>
    <w:rsid w:val="00EA31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474"/>
    <w:pPr>
      <w:spacing w:after="160" w:line="312" w:lineRule="auto"/>
      <w:ind w:left="709" w:firstLine="709"/>
    </w:pPr>
    <w:rPr>
      <w:rFonts w:ascii="Times New Roman" w:hAnsi="Times New Roman"/>
      <w:sz w:val="24"/>
    </w:rPr>
  </w:style>
  <w:style w:type="paragraph" w:styleId="1">
    <w:name w:val="heading 1"/>
    <w:basedOn w:val="a"/>
    <w:next w:val="a"/>
    <w:link w:val="1Char"/>
    <w:uiPriority w:val="9"/>
    <w:qFormat/>
    <w:rsid w:val="000F2474"/>
    <w:pPr>
      <w:keepNext/>
      <w:keepLines/>
      <w:numPr>
        <w:numId w:val="2"/>
      </w:numPr>
      <w:spacing w:before="240" w:after="380"/>
      <w:outlineLvl w:val="0"/>
    </w:pPr>
    <w:rPr>
      <w:rFonts w:ascii="Arial" w:eastAsiaTheme="majorEastAsia" w:hAnsi="Arial" w:cstheme="majorBidi"/>
      <w:color w:val="FF0000"/>
      <w:sz w:val="34"/>
      <w:szCs w:val="32"/>
    </w:rPr>
  </w:style>
  <w:style w:type="paragraph" w:styleId="2">
    <w:name w:val="heading 2"/>
    <w:basedOn w:val="1"/>
    <w:next w:val="a0"/>
    <w:link w:val="2Char"/>
    <w:uiPriority w:val="9"/>
    <w:unhideWhenUsed/>
    <w:qFormat/>
    <w:rsid w:val="000975E8"/>
    <w:pPr>
      <w:numPr>
        <w:ilvl w:val="1"/>
      </w:numPr>
      <w:spacing w:before="40" w:after="0"/>
      <w:outlineLvl w:val="1"/>
    </w:pPr>
    <w:rPr>
      <w:rFonts w:ascii="Times New Roman" w:hAnsi="Times New Roman"/>
      <w:color w:val="365F91" w:themeColor="accent1" w:themeShade="BF"/>
      <w:sz w:val="26"/>
      <w:szCs w:val="26"/>
    </w:rPr>
  </w:style>
  <w:style w:type="paragraph" w:styleId="3">
    <w:name w:val="heading 3"/>
    <w:basedOn w:val="a"/>
    <w:next w:val="a"/>
    <w:link w:val="3Char"/>
    <w:uiPriority w:val="9"/>
    <w:semiHidden/>
    <w:unhideWhenUsed/>
    <w:qFormat/>
    <w:rsid w:val="000F2474"/>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0F2474"/>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0F2474"/>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0F2474"/>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0F2474"/>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0F2474"/>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0F2474"/>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0F2474"/>
    <w:rPr>
      <w:rFonts w:ascii="Arial" w:eastAsiaTheme="majorEastAsia" w:hAnsi="Arial" w:cstheme="majorBidi"/>
      <w:color w:val="FF0000"/>
      <w:sz w:val="34"/>
      <w:szCs w:val="32"/>
    </w:rPr>
  </w:style>
  <w:style w:type="character" w:customStyle="1" w:styleId="2Char">
    <w:name w:val="Επικεφαλίδα 2 Char"/>
    <w:basedOn w:val="a1"/>
    <w:link w:val="2"/>
    <w:uiPriority w:val="9"/>
    <w:rsid w:val="000975E8"/>
    <w:rPr>
      <w:rFonts w:ascii="Times New Roman" w:eastAsiaTheme="majorEastAsia" w:hAnsi="Times New Roman" w:cstheme="majorBidi"/>
      <w:color w:val="365F91" w:themeColor="accent1" w:themeShade="BF"/>
      <w:sz w:val="26"/>
      <w:szCs w:val="26"/>
    </w:rPr>
  </w:style>
  <w:style w:type="character" w:customStyle="1" w:styleId="3Char">
    <w:name w:val="Επικεφαλίδα 3 Char"/>
    <w:basedOn w:val="a1"/>
    <w:link w:val="3"/>
    <w:uiPriority w:val="9"/>
    <w:semiHidden/>
    <w:rsid w:val="000F2474"/>
    <w:rPr>
      <w:rFonts w:asciiTheme="majorHAnsi" w:eastAsiaTheme="majorEastAsia" w:hAnsiTheme="majorHAnsi" w:cstheme="majorBidi"/>
      <w:b/>
      <w:bCs/>
      <w:color w:val="4F81BD" w:themeColor="accent1"/>
      <w:sz w:val="24"/>
    </w:rPr>
  </w:style>
  <w:style w:type="character" w:customStyle="1" w:styleId="4Char">
    <w:name w:val="Επικεφαλίδα 4 Char"/>
    <w:basedOn w:val="a1"/>
    <w:link w:val="4"/>
    <w:uiPriority w:val="9"/>
    <w:semiHidden/>
    <w:rsid w:val="000F2474"/>
    <w:rPr>
      <w:rFonts w:asciiTheme="majorHAnsi" w:eastAsiaTheme="majorEastAsia" w:hAnsiTheme="majorHAnsi" w:cstheme="majorBidi"/>
      <w:b/>
      <w:bCs/>
      <w:i/>
      <w:iCs/>
      <w:color w:val="4F81BD" w:themeColor="accent1"/>
      <w:sz w:val="24"/>
    </w:rPr>
  </w:style>
  <w:style w:type="character" w:customStyle="1" w:styleId="5Char">
    <w:name w:val="Επικεφαλίδα 5 Char"/>
    <w:basedOn w:val="a1"/>
    <w:link w:val="5"/>
    <w:uiPriority w:val="9"/>
    <w:semiHidden/>
    <w:rsid w:val="000F2474"/>
    <w:rPr>
      <w:rFonts w:asciiTheme="majorHAnsi" w:eastAsiaTheme="majorEastAsia" w:hAnsiTheme="majorHAnsi" w:cstheme="majorBidi"/>
      <w:color w:val="243F60" w:themeColor="accent1" w:themeShade="7F"/>
      <w:sz w:val="24"/>
    </w:rPr>
  </w:style>
  <w:style w:type="character" w:customStyle="1" w:styleId="6Char">
    <w:name w:val="Επικεφαλίδα 6 Char"/>
    <w:basedOn w:val="a1"/>
    <w:link w:val="6"/>
    <w:uiPriority w:val="9"/>
    <w:semiHidden/>
    <w:rsid w:val="000F2474"/>
    <w:rPr>
      <w:rFonts w:asciiTheme="majorHAnsi" w:eastAsiaTheme="majorEastAsia" w:hAnsiTheme="majorHAnsi" w:cstheme="majorBidi"/>
      <w:i/>
      <w:iCs/>
      <w:color w:val="243F60" w:themeColor="accent1" w:themeShade="7F"/>
      <w:sz w:val="24"/>
    </w:rPr>
  </w:style>
  <w:style w:type="character" w:customStyle="1" w:styleId="7Char">
    <w:name w:val="Επικεφαλίδα 7 Char"/>
    <w:basedOn w:val="a1"/>
    <w:link w:val="7"/>
    <w:uiPriority w:val="9"/>
    <w:semiHidden/>
    <w:rsid w:val="000F2474"/>
    <w:rPr>
      <w:rFonts w:asciiTheme="majorHAnsi" w:eastAsiaTheme="majorEastAsia" w:hAnsiTheme="majorHAnsi" w:cstheme="majorBidi"/>
      <w:i/>
      <w:iCs/>
      <w:color w:val="404040" w:themeColor="text1" w:themeTint="BF"/>
      <w:sz w:val="24"/>
    </w:rPr>
  </w:style>
  <w:style w:type="character" w:customStyle="1" w:styleId="8Char">
    <w:name w:val="Επικεφαλίδα 8 Char"/>
    <w:basedOn w:val="a1"/>
    <w:link w:val="8"/>
    <w:uiPriority w:val="9"/>
    <w:semiHidden/>
    <w:rsid w:val="000F2474"/>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1"/>
    <w:link w:val="9"/>
    <w:uiPriority w:val="9"/>
    <w:semiHidden/>
    <w:rsid w:val="000F2474"/>
    <w:rPr>
      <w:rFonts w:asciiTheme="majorHAnsi" w:eastAsiaTheme="majorEastAsia" w:hAnsiTheme="majorHAnsi" w:cstheme="majorBidi"/>
      <w:i/>
      <w:iCs/>
      <w:color w:val="404040" w:themeColor="text1" w:themeTint="BF"/>
      <w:sz w:val="20"/>
      <w:szCs w:val="20"/>
    </w:rPr>
  </w:style>
  <w:style w:type="paragraph" w:styleId="a4">
    <w:name w:val="header"/>
    <w:basedOn w:val="a"/>
    <w:link w:val="Char"/>
    <w:uiPriority w:val="99"/>
    <w:unhideWhenUsed/>
    <w:rsid w:val="000F2474"/>
    <w:pPr>
      <w:tabs>
        <w:tab w:val="center" w:pos="4153"/>
        <w:tab w:val="right" w:pos="8306"/>
      </w:tabs>
      <w:spacing w:after="0" w:line="240" w:lineRule="auto"/>
    </w:pPr>
  </w:style>
  <w:style w:type="character" w:customStyle="1" w:styleId="Char">
    <w:name w:val="Κεφαλίδα Char"/>
    <w:basedOn w:val="a1"/>
    <w:link w:val="a4"/>
    <w:uiPriority w:val="99"/>
    <w:rsid w:val="000F2474"/>
    <w:rPr>
      <w:rFonts w:ascii="Times New Roman" w:hAnsi="Times New Roman"/>
      <w:sz w:val="24"/>
    </w:rPr>
  </w:style>
  <w:style w:type="paragraph" w:styleId="a5">
    <w:name w:val="footer"/>
    <w:basedOn w:val="a"/>
    <w:link w:val="Char0"/>
    <w:uiPriority w:val="99"/>
    <w:unhideWhenUsed/>
    <w:rsid w:val="000F2474"/>
    <w:pPr>
      <w:tabs>
        <w:tab w:val="center" w:pos="4153"/>
        <w:tab w:val="right" w:pos="8306"/>
      </w:tabs>
      <w:spacing w:after="0" w:line="240" w:lineRule="auto"/>
    </w:pPr>
  </w:style>
  <w:style w:type="character" w:customStyle="1" w:styleId="Char0">
    <w:name w:val="Υποσέλιδο Char"/>
    <w:basedOn w:val="a1"/>
    <w:link w:val="a5"/>
    <w:uiPriority w:val="99"/>
    <w:rsid w:val="000F2474"/>
    <w:rPr>
      <w:rFonts w:ascii="Times New Roman" w:hAnsi="Times New Roman"/>
      <w:sz w:val="24"/>
    </w:rPr>
  </w:style>
  <w:style w:type="table" w:styleId="2-1">
    <w:name w:val="Medium Grid 2 Accent 1"/>
    <w:basedOn w:val="a2"/>
    <w:uiPriority w:val="68"/>
    <w:rsid w:val="000F247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a6">
    <w:name w:val="TOC Heading"/>
    <w:basedOn w:val="1"/>
    <w:next w:val="a"/>
    <w:uiPriority w:val="39"/>
    <w:semiHidden/>
    <w:unhideWhenUsed/>
    <w:qFormat/>
    <w:rsid w:val="000F2474"/>
    <w:pPr>
      <w:spacing w:before="480" w:after="0" w:line="276" w:lineRule="auto"/>
      <w:ind w:left="0" w:firstLine="0"/>
      <w:outlineLvl w:val="9"/>
    </w:pPr>
    <w:rPr>
      <w:rFonts w:asciiTheme="majorHAnsi" w:hAnsiTheme="majorHAnsi"/>
      <w:b/>
      <w:bCs/>
      <w:color w:val="365F91" w:themeColor="accent1" w:themeShade="BF"/>
      <w:sz w:val="28"/>
      <w:szCs w:val="28"/>
    </w:rPr>
  </w:style>
  <w:style w:type="paragraph" w:styleId="10">
    <w:name w:val="toc 1"/>
    <w:basedOn w:val="a"/>
    <w:next w:val="a"/>
    <w:autoRedefine/>
    <w:uiPriority w:val="39"/>
    <w:unhideWhenUsed/>
    <w:rsid w:val="000F2474"/>
    <w:pPr>
      <w:spacing w:after="100"/>
      <w:ind w:left="0"/>
    </w:pPr>
  </w:style>
  <w:style w:type="paragraph" w:styleId="20">
    <w:name w:val="toc 2"/>
    <w:basedOn w:val="a"/>
    <w:next w:val="a"/>
    <w:autoRedefine/>
    <w:uiPriority w:val="39"/>
    <w:unhideWhenUsed/>
    <w:rsid w:val="000975E8"/>
    <w:pPr>
      <w:tabs>
        <w:tab w:val="left" w:pos="1540"/>
        <w:tab w:val="right" w:leader="dot" w:pos="9060"/>
      </w:tabs>
      <w:spacing w:after="100"/>
      <w:ind w:left="240"/>
    </w:pPr>
  </w:style>
  <w:style w:type="character" w:styleId="-">
    <w:name w:val="Hyperlink"/>
    <w:basedOn w:val="a1"/>
    <w:uiPriority w:val="99"/>
    <w:unhideWhenUsed/>
    <w:rsid w:val="000F2474"/>
    <w:rPr>
      <w:color w:val="0000FF" w:themeColor="hyperlink"/>
      <w:u w:val="single"/>
    </w:rPr>
  </w:style>
  <w:style w:type="paragraph" w:styleId="a0">
    <w:name w:val="No Spacing"/>
    <w:link w:val="Char1"/>
    <w:uiPriority w:val="1"/>
    <w:qFormat/>
    <w:rsid w:val="000F2474"/>
    <w:pPr>
      <w:spacing w:after="0" w:line="240" w:lineRule="auto"/>
      <w:ind w:left="709" w:firstLine="709"/>
    </w:pPr>
    <w:rPr>
      <w:rFonts w:ascii="Times New Roman" w:hAnsi="Times New Roman"/>
      <w:sz w:val="24"/>
    </w:rPr>
  </w:style>
  <w:style w:type="character" w:customStyle="1" w:styleId="Char1">
    <w:name w:val="Χωρίς διάστιχο Char"/>
    <w:basedOn w:val="a1"/>
    <w:link w:val="a0"/>
    <w:uiPriority w:val="1"/>
    <w:rsid w:val="000F2474"/>
    <w:rPr>
      <w:rFonts w:ascii="Times New Roman" w:hAnsi="Times New Roman"/>
      <w:sz w:val="24"/>
    </w:rPr>
  </w:style>
  <w:style w:type="paragraph" w:styleId="a7">
    <w:name w:val="Balloon Text"/>
    <w:basedOn w:val="a"/>
    <w:link w:val="Char2"/>
    <w:uiPriority w:val="99"/>
    <w:semiHidden/>
    <w:unhideWhenUsed/>
    <w:rsid w:val="000F2474"/>
    <w:pPr>
      <w:spacing w:after="0" w:line="240" w:lineRule="auto"/>
    </w:pPr>
    <w:rPr>
      <w:rFonts w:ascii="Tahoma" w:hAnsi="Tahoma" w:cs="Tahoma"/>
      <w:sz w:val="16"/>
      <w:szCs w:val="16"/>
    </w:rPr>
  </w:style>
  <w:style w:type="character" w:customStyle="1" w:styleId="Char2">
    <w:name w:val="Κείμενο πλαισίου Char"/>
    <w:basedOn w:val="a1"/>
    <w:link w:val="a7"/>
    <w:uiPriority w:val="99"/>
    <w:semiHidden/>
    <w:rsid w:val="000F2474"/>
    <w:rPr>
      <w:rFonts w:ascii="Tahoma" w:hAnsi="Tahoma" w:cs="Tahoma"/>
      <w:sz w:val="16"/>
      <w:szCs w:val="16"/>
    </w:rPr>
  </w:style>
  <w:style w:type="paragraph" w:styleId="a8">
    <w:name w:val="List Paragraph"/>
    <w:basedOn w:val="a"/>
    <w:uiPriority w:val="34"/>
    <w:qFormat/>
    <w:rsid w:val="00527E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474"/>
    <w:pPr>
      <w:spacing w:after="160" w:line="312" w:lineRule="auto"/>
      <w:ind w:left="709" w:firstLine="709"/>
    </w:pPr>
    <w:rPr>
      <w:rFonts w:ascii="Times New Roman" w:hAnsi="Times New Roman"/>
      <w:sz w:val="24"/>
    </w:rPr>
  </w:style>
  <w:style w:type="paragraph" w:styleId="1">
    <w:name w:val="heading 1"/>
    <w:basedOn w:val="a"/>
    <w:next w:val="a"/>
    <w:link w:val="1Char"/>
    <w:uiPriority w:val="9"/>
    <w:qFormat/>
    <w:rsid w:val="000F2474"/>
    <w:pPr>
      <w:keepNext/>
      <w:keepLines/>
      <w:numPr>
        <w:numId w:val="2"/>
      </w:numPr>
      <w:spacing w:before="240" w:after="380"/>
      <w:outlineLvl w:val="0"/>
    </w:pPr>
    <w:rPr>
      <w:rFonts w:ascii="Arial" w:eastAsiaTheme="majorEastAsia" w:hAnsi="Arial" w:cstheme="majorBidi"/>
      <w:color w:val="FF0000"/>
      <w:sz w:val="34"/>
      <w:szCs w:val="32"/>
    </w:rPr>
  </w:style>
  <w:style w:type="paragraph" w:styleId="2">
    <w:name w:val="heading 2"/>
    <w:basedOn w:val="1"/>
    <w:next w:val="a0"/>
    <w:link w:val="2Char"/>
    <w:uiPriority w:val="9"/>
    <w:unhideWhenUsed/>
    <w:qFormat/>
    <w:rsid w:val="000975E8"/>
    <w:pPr>
      <w:numPr>
        <w:ilvl w:val="1"/>
      </w:numPr>
      <w:spacing w:before="40" w:after="0"/>
      <w:outlineLvl w:val="1"/>
    </w:pPr>
    <w:rPr>
      <w:rFonts w:ascii="Times New Roman" w:hAnsi="Times New Roman"/>
      <w:color w:val="365F91" w:themeColor="accent1" w:themeShade="BF"/>
      <w:sz w:val="26"/>
      <w:szCs w:val="26"/>
    </w:rPr>
  </w:style>
  <w:style w:type="paragraph" w:styleId="3">
    <w:name w:val="heading 3"/>
    <w:basedOn w:val="a"/>
    <w:next w:val="a"/>
    <w:link w:val="3Char"/>
    <w:uiPriority w:val="9"/>
    <w:semiHidden/>
    <w:unhideWhenUsed/>
    <w:qFormat/>
    <w:rsid w:val="000F2474"/>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0F2474"/>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0F2474"/>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0F2474"/>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0F2474"/>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0F2474"/>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0F2474"/>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0F2474"/>
    <w:rPr>
      <w:rFonts w:ascii="Arial" w:eastAsiaTheme="majorEastAsia" w:hAnsi="Arial" w:cstheme="majorBidi"/>
      <w:color w:val="FF0000"/>
      <w:sz w:val="34"/>
      <w:szCs w:val="32"/>
    </w:rPr>
  </w:style>
  <w:style w:type="character" w:customStyle="1" w:styleId="2Char">
    <w:name w:val="Επικεφαλίδα 2 Char"/>
    <w:basedOn w:val="a1"/>
    <w:link w:val="2"/>
    <w:uiPriority w:val="9"/>
    <w:rsid w:val="000975E8"/>
    <w:rPr>
      <w:rFonts w:ascii="Times New Roman" w:eastAsiaTheme="majorEastAsia" w:hAnsi="Times New Roman" w:cstheme="majorBidi"/>
      <w:color w:val="365F91" w:themeColor="accent1" w:themeShade="BF"/>
      <w:sz w:val="26"/>
      <w:szCs w:val="26"/>
    </w:rPr>
  </w:style>
  <w:style w:type="character" w:customStyle="1" w:styleId="3Char">
    <w:name w:val="Επικεφαλίδα 3 Char"/>
    <w:basedOn w:val="a1"/>
    <w:link w:val="3"/>
    <w:uiPriority w:val="9"/>
    <w:semiHidden/>
    <w:rsid w:val="000F2474"/>
    <w:rPr>
      <w:rFonts w:asciiTheme="majorHAnsi" w:eastAsiaTheme="majorEastAsia" w:hAnsiTheme="majorHAnsi" w:cstheme="majorBidi"/>
      <w:b/>
      <w:bCs/>
      <w:color w:val="4F81BD" w:themeColor="accent1"/>
      <w:sz w:val="24"/>
    </w:rPr>
  </w:style>
  <w:style w:type="character" w:customStyle="1" w:styleId="4Char">
    <w:name w:val="Επικεφαλίδα 4 Char"/>
    <w:basedOn w:val="a1"/>
    <w:link w:val="4"/>
    <w:uiPriority w:val="9"/>
    <w:semiHidden/>
    <w:rsid w:val="000F2474"/>
    <w:rPr>
      <w:rFonts w:asciiTheme="majorHAnsi" w:eastAsiaTheme="majorEastAsia" w:hAnsiTheme="majorHAnsi" w:cstheme="majorBidi"/>
      <w:b/>
      <w:bCs/>
      <w:i/>
      <w:iCs/>
      <w:color w:val="4F81BD" w:themeColor="accent1"/>
      <w:sz w:val="24"/>
    </w:rPr>
  </w:style>
  <w:style w:type="character" w:customStyle="1" w:styleId="5Char">
    <w:name w:val="Επικεφαλίδα 5 Char"/>
    <w:basedOn w:val="a1"/>
    <w:link w:val="5"/>
    <w:uiPriority w:val="9"/>
    <w:semiHidden/>
    <w:rsid w:val="000F2474"/>
    <w:rPr>
      <w:rFonts w:asciiTheme="majorHAnsi" w:eastAsiaTheme="majorEastAsia" w:hAnsiTheme="majorHAnsi" w:cstheme="majorBidi"/>
      <w:color w:val="243F60" w:themeColor="accent1" w:themeShade="7F"/>
      <w:sz w:val="24"/>
    </w:rPr>
  </w:style>
  <w:style w:type="character" w:customStyle="1" w:styleId="6Char">
    <w:name w:val="Επικεφαλίδα 6 Char"/>
    <w:basedOn w:val="a1"/>
    <w:link w:val="6"/>
    <w:uiPriority w:val="9"/>
    <w:semiHidden/>
    <w:rsid w:val="000F2474"/>
    <w:rPr>
      <w:rFonts w:asciiTheme="majorHAnsi" w:eastAsiaTheme="majorEastAsia" w:hAnsiTheme="majorHAnsi" w:cstheme="majorBidi"/>
      <w:i/>
      <w:iCs/>
      <w:color w:val="243F60" w:themeColor="accent1" w:themeShade="7F"/>
      <w:sz w:val="24"/>
    </w:rPr>
  </w:style>
  <w:style w:type="character" w:customStyle="1" w:styleId="7Char">
    <w:name w:val="Επικεφαλίδα 7 Char"/>
    <w:basedOn w:val="a1"/>
    <w:link w:val="7"/>
    <w:uiPriority w:val="9"/>
    <w:semiHidden/>
    <w:rsid w:val="000F2474"/>
    <w:rPr>
      <w:rFonts w:asciiTheme="majorHAnsi" w:eastAsiaTheme="majorEastAsia" w:hAnsiTheme="majorHAnsi" w:cstheme="majorBidi"/>
      <w:i/>
      <w:iCs/>
      <w:color w:val="404040" w:themeColor="text1" w:themeTint="BF"/>
      <w:sz w:val="24"/>
    </w:rPr>
  </w:style>
  <w:style w:type="character" w:customStyle="1" w:styleId="8Char">
    <w:name w:val="Επικεφαλίδα 8 Char"/>
    <w:basedOn w:val="a1"/>
    <w:link w:val="8"/>
    <w:uiPriority w:val="9"/>
    <w:semiHidden/>
    <w:rsid w:val="000F2474"/>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1"/>
    <w:link w:val="9"/>
    <w:uiPriority w:val="9"/>
    <w:semiHidden/>
    <w:rsid w:val="000F2474"/>
    <w:rPr>
      <w:rFonts w:asciiTheme="majorHAnsi" w:eastAsiaTheme="majorEastAsia" w:hAnsiTheme="majorHAnsi" w:cstheme="majorBidi"/>
      <w:i/>
      <w:iCs/>
      <w:color w:val="404040" w:themeColor="text1" w:themeTint="BF"/>
      <w:sz w:val="20"/>
      <w:szCs w:val="20"/>
    </w:rPr>
  </w:style>
  <w:style w:type="paragraph" w:styleId="a4">
    <w:name w:val="header"/>
    <w:basedOn w:val="a"/>
    <w:link w:val="Char"/>
    <w:uiPriority w:val="99"/>
    <w:unhideWhenUsed/>
    <w:rsid w:val="000F2474"/>
    <w:pPr>
      <w:tabs>
        <w:tab w:val="center" w:pos="4153"/>
        <w:tab w:val="right" w:pos="8306"/>
      </w:tabs>
      <w:spacing w:after="0" w:line="240" w:lineRule="auto"/>
    </w:pPr>
  </w:style>
  <w:style w:type="character" w:customStyle="1" w:styleId="Char">
    <w:name w:val="Κεφαλίδα Char"/>
    <w:basedOn w:val="a1"/>
    <w:link w:val="a4"/>
    <w:uiPriority w:val="99"/>
    <w:rsid w:val="000F2474"/>
    <w:rPr>
      <w:rFonts w:ascii="Times New Roman" w:hAnsi="Times New Roman"/>
      <w:sz w:val="24"/>
    </w:rPr>
  </w:style>
  <w:style w:type="paragraph" w:styleId="a5">
    <w:name w:val="footer"/>
    <w:basedOn w:val="a"/>
    <w:link w:val="Char0"/>
    <w:uiPriority w:val="99"/>
    <w:unhideWhenUsed/>
    <w:rsid w:val="000F2474"/>
    <w:pPr>
      <w:tabs>
        <w:tab w:val="center" w:pos="4153"/>
        <w:tab w:val="right" w:pos="8306"/>
      </w:tabs>
      <w:spacing w:after="0" w:line="240" w:lineRule="auto"/>
    </w:pPr>
  </w:style>
  <w:style w:type="character" w:customStyle="1" w:styleId="Char0">
    <w:name w:val="Υποσέλιδο Char"/>
    <w:basedOn w:val="a1"/>
    <w:link w:val="a5"/>
    <w:uiPriority w:val="99"/>
    <w:rsid w:val="000F2474"/>
    <w:rPr>
      <w:rFonts w:ascii="Times New Roman" w:hAnsi="Times New Roman"/>
      <w:sz w:val="24"/>
    </w:rPr>
  </w:style>
  <w:style w:type="table" w:styleId="2-1">
    <w:name w:val="Medium Grid 2 Accent 1"/>
    <w:basedOn w:val="a2"/>
    <w:uiPriority w:val="68"/>
    <w:rsid w:val="000F247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a6">
    <w:name w:val="TOC Heading"/>
    <w:basedOn w:val="1"/>
    <w:next w:val="a"/>
    <w:uiPriority w:val="39"/>
    <w:semiHidden/>
    <w:unhideWhenUsed/>
    <w:qFormat/>
    <w:rsid w:val="000F2474"/>
    <w:pPr>
      <w:spacing w:before="480" w:after="0" w:line="276" w:lineRule="auto"/>
      <w:ind w:left="0" w:firstLine="0"/>
      <w:outlineLvl w:val="9"/>
    </w:pPr>
    <w:rPr>
      <w:rFonts w:asciiTheme="majorHAnsi" w:hAnsiTheme="majorHAnsi"/>
      <w:b/>
      <w:bCs/>
      <w:color w:val="365F91" w:themeColor="accent1" w:themeShade="BF"/>
      <w:sz w:val="28"/>
      <w:szCs w:val="28"/>
    </w:rPr>
  </w:style>
  <w:style w:type="paragraph" w:styleId="10">
    <w:name w:val="toc 1"/>
    <w:basedOn w:val="a"/>
    <w:next w:val="a"/>
    <w:autoRedefine/>
    <w:uiPriority w:val="39"/>
    <w:unhideWhenUsed/>
    <w:rsid w:val="000F2474"/>
    <w:pPr>
      <w:spacing w:after="100"/>
      <w:ind w:left="0"/>
    </w:pPr>
  </w:style>
  <w:style w:type="paragraph" w:styleId="20">
    <w:name w:val="toc 2"/>
    <w:basedOn w:val="a"/>
    <w:next w:val="a"/>
    <w:autoRedefine/>
    <w:uiPriority w:val="39"/>
    <w:unhideWhenUsed/>
    <w:rsid w:val="000975E8"/>
    <w:pPr>
      <w:tabs>
        <w:tab w:val="left" w:pos="1540"/>
        <w:tab w:val="right" w:leader="dot" w:pos="9060"/>
      </w:tabs>
      <w:spacing w:after="100"/>
      <w:ind w:left="240"/>
    </w:pPr>
  </w:style>
  <w:style w:type="character" w:styleId="-">
    <w:name w:val="Hyperlink"/>
    <w:basedOn w:val="a1"/>
    <w:uiPriority w:val="99"/>
    <w:unhideWhenUsed/>
    <w:rsid w:val="000F2474"/>
    <w:rPr>
      <w:color w:val="0000FF" w:themeColor="hyperlink"/>
      <w:u w:val="single"/>
    </w:rPr>
  </w:style>
  <w:style w:type="paragraph" w:styleId="a0">
    <w:name w:val="No Spacing"/>
    <w:link w:val="Char1"/>
    <w:uiPriority w:val="1"/>
    <w:qFormat/>
    <w:rsid w:val="000F2474"/>
    <w:pPr>
      <w:spacing w:after="0" w:line="240" w:lineRule="auto"/>
      <w:ind w:left="709" w:firstLine="709"/>
    </w:pPr>
    <w:rPr>
      <w:rFonts w:ascii="Times New Roman" w:hAnsi="Times New Roman"/>
      <w:sz w:val="24"/>
    </w:rPr>
  </w:style>
  <w:style w:type="character" w:customStyle="1" w:styleId="Char1">
    <w:name w:val="Χωρίς διάστιχο Char"/>
    <w:basedOn w:val="a1"/>
    <w:link w:val="a0"/>
    <w:uiPriority w:val="1"/>
    <w:rsid w:val="000F2474"/>
    <w:rPr>
      <w:rFonts w:ascii="Times New Roman" w:hAnsi="Times New Roman"/>
      <w:sz w:val="24"/>
    </w:rPr>
  </w:style>
  <w:style w:type="paragraph" w:styleId="a7">
    <w:name w:val="Balloon Text"/>
    <w:basedOn w:val="a"/>
    <w:link w:val="Char2"/>
    <w:uiPriority w:val="99"/>
    <w:semiHidden/>
    <w:unhideWhenUsed/>
    <w:rsid w:val="000F2474"/>
    <w:pPr>
      <w:spacing w:after="0" w:line="240" w:lineRule="auto"/>
    </w:pPr>
    <w:rPr>
      <w:rFonts w:ascii="Tahoma" w:hAnsi="Tahoma" w:cs="Tahoma"/>
      <w:sz w:val="16"/>
      <w:szCs w:val="16"/>
    </w:rPr>
  </w:style>
  <w:style w:type="character" w:customStyle="1" w:styleId="Char2">
    <w:name w:val="Κείμενο πλαισίου Char"/>
    <w:basedOn w:val="a1"/>
    <w:link w:val="a7"/>
    <w:uiPriority w:val="99"/>
    <w:semiHidden/>
    <w:rsid w:val="000F2474"/>
    <w:rPr>
      <w:rFonts w:ascii="Tahoma" w:hAnsi="Tahoma" w:cs="Tahoma"/>
      <w:sz w:val="16"/>
      <w:szCs w:val="16"/>
    </w:rPr>
  </w:style>
  <w:style w:type="paragraph" w:styleId="a8">
    <w:name w:val="List Paragraph"/>
    <w:basedOn w:val="a"/>
    <w:uiPriority w:val="34"/>
    <w:qFormat/>
    <w:rsid w:val="00527E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5" Type="http://schemas.microsoft.com/office/2007/relationships/stylesWithEffects" Target="stylesWithEffects.xml"/><Relationship Id="rId15" Type="http://schemas.microsoft.com/office/2007/relationships/diagramDrawing" Target="diagrams/drawing1.xml"/><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5EF707E-7A17-4FA8-A282-A0A9B57336C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4D4C6049-E29D-47C8-87DB-788648374683}">
      <dgm:prSet phldrT="[Κείμενο]"/>
      <dgm:spPr/>
      <dgm:t>
        <a:bodyPr/>
        <a:lstStyle/>
        <a:p>
          <a:r>
            <a:rPr lang="el-GR"/>
            <a:t>Παναγιώτης</a:t>
          </a:r>
        </a:p>
      </dgm:t>
    </dgm:pt>
    <dgm:pt modelId="{D198E9B4-C4BC-4DB5-9087-B37E42ADB1EF}" type="parTrans" cxnId="{2DBA47F2-ECAC-44D4-892E-1AC34A145723}">
      <dgm:prSet/>
      <dgm:spPr/>
      <dgm:t>
        <a:bodyPr/>
        <a:lstStyle/>
        <a:p>
          <a:endParaRPr lang="el-GR"/>
        </a:p>
      </dgm:t>
    </dgm:pt>
    <dgm:pt modelId="{3B155833-BA7E-4880-9EBF-4CC5C74C3B4B}" type="sibTrans" cxnId="{2DBA47F2-ECAC-44D4-892E-1AC34A145723}">
      <dgm:prSet/>
      <dgm:spPr/>
      <dgm:t>
        <a:bodyPr/>
        <a:lstStyle/>
        <a:p>
          <a:endParaRPr lang="el-GR"/>
        </a:p>
      </dgm:t>
    </dgm:pt>
    <dgm:pt modelId="{D134222E-790F-4BC7-8274-7B6C2D603761}" type="asst">
      <dgm:prSet phldrT="[Κείμενο]"/>
      <dgm:spPr/>
      <dgm:t>
        <a:bodyPr/>
        <a:lstStyle/>
        <a:p>
          <a:r>
            <a:rPr lang="el-GR"/>
            <a:t>Ελένη</a:t>
          </a:r>
        </a:p>
      </dgm:t>
    </dgm:pt>
    <dgm:pt modelId="{9AC28205-F973-4698-B42C-7D7F03277D4A}" type="parTrans" cxnId="{A41D0EDC-D9B0-4949-9051-A32D9FFA757E}">
      <dgm:prSet/>
      <dgm:spPr/>
      <dgm:t>
        <a:bodyPr/>
        <a:lstStyle/>
        <a:p>
          <a:endParaRPr lang="el-GR"/>
        </a:p>
      </dgm:t>
    </dgm:pt>
    <dgm:pt modelId="{8935982C-D812-425C-9B10-9C21BAEEBDB1}" type="sibTrans" cxnId="{A41D0EDC-D9B0-4949-9051-A32D9FFA757E}">
      <dgm:prSet/>
      <dgm:spPr/>
      <dgm:t>
        <a:bodyPr/>
        <a:lstStyle/>
        <a:p>
          <a:endParaRPr lang="el-GR"/>
        </a:p>
      </dgm:t>
    </dgm:pt>
    <dgm:pt modelId="{3D764CA3-E65E-48EF-9131-D4BFF5531985}">
      <dgm:prSet phldrT="[Κείμενο]"/>
      <dgm:spPr/>
      <dgm:t>
        <a:bodyPr/>
        <a:lstStyle/>
        <a:p>
          <a:r>
            <a:rPr lang="el-GR"/>
            <a:t>Βασίλης</a:t>
          </a:r>
        </a:p>
      </dgm:t>
    </dgm:pt>
    <dgm:pt modelId="{6BF6B019-D81B-446B-AB0F-C15A5607F49F}" type="parTrans" cxnId="{51EFFD6C-0068-48AB-A351-6FDB3868B091}">
      <dgm:prSet/>
      <dgm:spPr/>
      <dgm:t>
        <a:bodyPr/>
        <a:lstStyle/>
        <a:p>
          <a:endParaRPr lang="el-GR"/>
        </a:p>
      </dgm:t>
    </dgm:pt>
    <dgm:pt modelId="{940B128F-FF24-4CFC-9457-786AEFF1989C}" type="sibTrans" cxnId="{51EFFD6C-0068-48AB-A351-6FDB3868B091}">
      <dgm:prSet/>
      <dgm:spPr/>
      <dgm:t>
        <a:bodyPr/>
        <a:lstStyle/>
        <a:p>
          <a:endParaRPr lang="el-GR"/>
        </a:p>
      </dgm:t>
    </dgm:pt>
    <dgm:pt modelId="{DA0C1E71-F66B-4DA9-86F6-18504AB47B2A}">
      <dgm:prSet phldrT="[Κείμενο]"/>
      <dgm:spPr/>
      <dgm:t>
        <a:bodyPr/>
        <a:lstStyle/>
        <a:p>
          <a:r>
            <a:rPr lang="el-GR"/>
            <a:t>Ιωάννα</a:t>
          </a:r>
        </a:p>
      </dgm:t>
    </dgm:pt>
    <dgm:pt modelId="{2713D61A-4142-4B78-84F6-9B4F78D687AE}" type="parTrans" cxnId="{F487F134-5E57-4A01-8F30-34259E63510F}">
      <dgm:prSet/>
      <dgm:spPr/>
      <dgm:t>
        <a:bodyPr/>
        <a:lstStyle/>
        <a:p>
          <a:endParaRPr lang="el-GR"/>
        </a:p>
      </dgm:t>
    </dgm:pt>
    <dgm:pt modelId="{0B6F8A16-8C08-434C-B743-D2AB557209EA}" type="sibTrans" cxnId="{F487F134-5E57-4A01-8F30-34259E63510F}">
      <dgm:prSet/>
      <dgm:spPr/>
      <dgm:t>
        <a:bodyPr/>
        <a:lstStyle/>
        <a:p>
          <a:endParaRPr lang="el-GR"/>
        </a:p>
      </dgm:t>
    </dgm:pt>
    <dgm:pt modelId="{67A29193-5FC4-40E5-B2A2-8A5B08CBD409}">
      <dgm:prSet phldrT="[Κείμενο]"/>
      <dgm:spPr/>
      <dgm:t>
        <a:bodyPr/>
        <a:lstStyle/>
        <a:p>
          <a:r>
            <a:rPr lang="el-GR"/>
            <a:t>Χρυσή</a:t>
          </a:r>
        </a:p>
      </dgm:t>
    </dgm:pt>
    <dgm:pt modelId="{D34F2D09-ADB5-4D7B-80A6-5641D572478F}" type="parTrans" cxnId="{0884B07E-17B1-4B25-9423-710FF0D8B9D7}">
      <dgm:prSet/>
      <dgm:spPr/>
      <dgm:t>
        <a:bodyPr/>
        <a:lstStyle/>
        <a:p>
          <a:endParaRPr lang="el-GR"/>
        </a:p>
      </dgm:t>
    </dgm:pt>
    <dgm:pt modelId="{E54B495E-A878-48D6-8D14-CD76AE51B7F6}" type="sibTrans" cxnId="{0884B07E-17B1-4B25-9423-710FF0D8B9D7}">
      <dgm:prSet/>
      <dgm:spPr/>
      <dgm:t>
        <a:bodyPr/>
        <a:lstStyle/>
        <a:p>
          <a:endParaRPr lang="el-GR"/>
        </a:p>
      </dgm:t>
    </dgm:pt>
    <dgm:pt modelId="{AED82527-F5E4-42A7-ACFD-6C21DD8B4E69}">
      <dgm:prSet phldrT="[Κείμενο]"/>
      <dgm:spPr/>
      <dgm:t>
        <a:bodyPr/>
        <a:lstStyle/>
        <a:p>
          <a:r>
            <a:rPr lang="el-GR"/>
            <a:t>Μόνικα</a:t>
          </a:r>
        </a:p>
      </dgm:t>
    </dgm:pt>
    <dgm:pt modelId="{1E622F7C-7EDB-4CC0-9FC9-26881B082551}" type="parTrans" cxnId="{128A1517-848A-4BB7-960D-41867882A9A7}">
      <dgm:prSet/>
      <dgm:spPr/>
      <dgm:t>
        <a:bodyPr/>
        <a:lstStyle/>
        <a:p>
          <a:endParaRPr lang="el-GR"/>
        </a:p>
      </dgm:t>
    </dgm:pt>
    <dgm:pt modelId="{D2C74DBE-DFAE-4EF8-A8F5-DA56B95C6C02}" type="sibTrans" cxnId="{128A1517-848A-4BB7-960D-41867882A9A7}">
      <dgm:prSet/>
      <dgm:spPr/>
      <dgm:t>
        <a:bodyPr/>
        <a:lstStyle/>
        <a:p>
          <a:endParaRPr lang="el-GR"/>
        </a:p>
      </dgm:t>
    </dgm:pt>
    <dgm:pt modelId="{6026BAFD-CB02-44BB-BBD7-11A4185A77E2}">
      <dgm:prSet phldrT="[Κείμενο]"/>
      <dgm:spPr/>
      <dgm:t>
        <a:bodyPr/>
        <a:lstStyle/>
        <a:p>
          <a:r>
            <a:rPr lang="el-GR"/>
            <a:t>Χριστόφορος</a:t>
          </a:r>
        </a:p>
      </dgm:t>
    </dgm:pt>
    <dgm:pt modelId="{B789E1F5-B788-4495-BD5B-A0E8DC31A385}" type="parTrans" cxnId="{E34AD611-B128-4BF4-8AB9-78612B90B07D}">
      <dgm:prSet/>
      <dgm:spPr/>
      <dgm:t>
        <a:bodyPr/>
        <a:lstStyle/>
        <a:p>
          <a:endParaRPr lang="el-GR"/>
        </a:p>
      </dgm:t>
    </dgm:pt>
    <dgm:pt modelId="{2A868E6D-A31C-472F-B7F1-5E568501D1D2}" type="sibTrans" cxnId="{E34AD611-B128-4BF4-8AB9-78612B90B07D}">
      <dgm:prSet/>
      <dgm:spPr/>
      <dgm:t>
        <a:bodyPr/>
        <a:lstStyle/>
        <a:p>
          <a:endParaRPr lang="el-GR"/>
        </a:p>
      </dgm:t>
    </dgm:pt>
    <dgm:pt modelId="{50636FF1-8A6F-4209-85A6-070000D6604B}">
      <dgm:prSet phldrT="[Κείμενο]"/>
      <dgm:spPr/>
      <dgm:t>
        <a:bodyPr/>
        <a:lstStyle/>
        <a:p>
          <a:r>
            <a:rPr lang="el-GR"/>
            <a:t>Αντωνία</a:t>
          </a:r>
        </a:p>
      </dgm:t>
    </dgm:pt>
    <dgm:pt modelId="{28403638-B582-40B4-8FE3-00BA4B8AC994}" type="parTrans" cxnId="{D917AD56-365F-47B1-9B1C-02433161790D}">
      <dgm:prSet/>
      <dgm:spPr/>
      <dgm:t>
        <a:bodyPr/>
        <a:lstStyle/>
        <a:p>
          <a:endParaRPr lang="el-GR"/>
        </a:p>
      </dgm:t>
    </dgm:pt>
    <dgm:pt modelId="{1C2AE0EC-A779-46CC-9247-6C4F89B1A3BD}" type="sibTrans" cxnId="{D917AD56-365F-47B1-9B1C-02433161790D}">
      <dgm:prSet/>
      <dgm:spPr/>
      <dgm:t>
        <a:bodyPr/>
        <a:lstStyle/>
        <a:p>
          <a:endParaRPr lang="el-GR"/>
        </a:p>
      </dgm:t>
    </dgm:pt>
    <dgm:pt modelId="{E90B47E7-B7C7-4305-BA50-07635A40406E}" type="pres">
      <dgm:prSet presAssocID="{45EF707E-7A17-4FA8-A282-A0A9B57336C8}" presName="hierChild1" presStyleCnt="0">
        <dgm:presLayoutVars>
          <dgm:orgChart val="1"/>
          <dgm:chPref val="1"/>
          <dgm:dir/>
          <dgm:animOne val="branch"/>
          <dgm:animLvl val="lvl"/>
          <dgm:resizeHandles/>
        </dgm:presLayoutVars>
      </dgm:prSet>
      <dgm:spPr/>
      <dgm:t>
        <a:bodyPr/>
        <a:lstStyle/>
        <a:p>
          <a:endParaRPr lang="el-GR"/>
        </a:p>
      </dgm:t>
    </dgm:pt>
    <dgm:pt modelId="{09BE690F-FDAD-4214-A0F9-AA5E11B5E2DC}" type="pres">
      <dgm:prSet presAssocID="{4D4C6049-E29D-47C8-87DB-788648374683}" presName="hierRoot1" presStyleCnt="0">
        <dgm:presLayoutVars>
          <dgm:hierBranch val="init"/>
        </dgm:presLayoutVars>
      </dgm:prSet>
      <dgm:spPr/>
    </dgm:pt>
    <dgm:pt modelId="{5F104883-49A0-415C-A803-74288EEFFA03}" type="pres">
      <dgm:prSet presAssocID="{4D4C6049-E29D-47C8-87DB-788648374683}" presName="rootComposite1" presStyleCnt="0"/>
      <dgm:spPr/>
    </dgm:pt>
    <dgm:pt modelId="{32FC9348-A9AB-46E9-8C0E-982ECB6C8B09}" type="pres">
      <dgm:prSet presAssocID="{4D4C6049-E29D-47C8-87DB-788648374683}" presName="rootText1" presStyleLbl="node0" presStyleIdx="0" presStyleCnt="1">
        <dgm:presLayoutVars>
          <dgm:chPref val="3"/>
        </dgm:presLayoutVars>
      </dgm:prSet>
      <dgm:spPr/>
      <dgm:t>
        <a:bodyPr/>
        <a:lstStyle/>
        <a:p>
          <a:endParaRPr lang="el-GR"/>
        </a:p>
      </dgm:t>
    </dgm:pt>
    <dgm:pt modelId="{69B0CFCD-96EA-4E8D-84B8-A3A0B7DBDAD2}" type="pres">
      <dgm:prSet presAssocID="{4D4C6049-E29D-47C8-87DB-788648374683}" presName="rootConnector1" presStyleLbl="node1" presStyleIdx="0" presStyleCnt="0"/>
      <dgm:spPr/>
      <dgm:t>
        <a:bodyPr/>
        <a:lstStyle/>
        <a:p>
          <a:endParaRPr lang="el-GR"/>
        </a:p>
      </dgm:t>
    </dgm:pt>
    <dgm:pt modelId="{5465BCDC-5C27-475A-9A09-9269AE86B4F7}" type="pres">
      <dgm:prSet presAssocID="{4D4C6049-E29D-47C8-87DB-788648374683}" presName="hierChild2" presStyleCnt="0"/>
      <dgm:spPr/>
    </dgm:pt>
    <dgm:pt modelId="{3C6C17AB-A7B0-4207-AA05-2A3431C68B88}" type="pres">
      <dgm:prSet presAssocID="{6BF6B019-D81B-446B-AB0F-C15A5607F49F}" presName="Name37" presStyleLbl="parChTrans1D2" presStyleIdx="0" presStyleCnt="7"/>
      <dgm:spPr/>
      <dgm:t>
        <a:bodyPr/>
        <a:lstStyle/>
        <a:p>
          <a:endParaRPr lang="el-GR"/>
        </a:p>
      </dgm:t>
    </dgm:pt>
    <dgm:pt modelId="{691EF1E4-4915-442B-AFE4-8834A58AD56B}" type="pres">
      <dgm:prSet presAssocID="{3D764CA3-E65E-48EF-9131-D4BFF5531985}" presName="hierRoot2" presStyleCnt="0">
        <dgm:presLayoutVars>
          <dgm:hierBranch val="init"/>
        </dgm:presLayoutVars>
      </dgm:prSet>
      <dgm:spPr/>
    </dgm:pt>
    <dgm:pt modelId="{CCE1AC3E-E43F-4AAB-856C-11DE9B8C581C}" type="pres">
      <dgm:prSet presAssocID="{3D764CA3-E65E-48EF-9131-D4BFF5531985}" presName="rootComposite" presStyleCnt="0"/>
      <dgm:spPr/>
    </dgm:pt>
    <dgm:pt modelId="{75AC4CD8-36A1-4A9E-96A8-20E570448C7D}" type="pres">
      <dgm:prSet presAssocID="{3D764CA3-E65E-48EF-9131-D4BFF5531985}" presName="rootText" presStyleLbl="node2" presStyleIdx="0" presStyleCnt="6">
        <dgm:presLayoutVars>
          <dgm:chPref val="3"/>
        </dgm:presLayoutVars>
      </dgm:prSet>
      <dgm:spPr/>
      <dgm:t>
        <a:bodyPr/>
        <a:lstStyle/>
        <a:p>
          <a:endParaRPr lang="el-GR"/>
        </a:p>
      </dgm:t>
    </dgm:pt>
    <dgm:pt modelId="{CCD2E86F-992D-44E4-B179-8D780781295B}" type="pres">
      <dgm:prSet presAssocID="{3D764CA3-E65E-48EF-9131-D4BFF5531985}" presName="rootConnector" presStyleLbl="node2" presStyleIdx="0" presStyleCnt="6"/>
      <dgm:spPr/>
      <dgm:t>
        <a:bodyPr/>
        <a:lstStyle/>
        <a:p>
          <a:endParaRPr lang="el-GR"/>
        </a:p>
      </dgm:t>
    </dgm:pt>
    <dgm:pt modelId="{BE31963B-B425-4D1D-A423-2AE63971A970}" type="pres">
      <dgm:prSet presAssocID="{3D764CA3-E65E-48EF-9131-D4BFF5531985}" presName="hierChild4" presStyleCnt="0"/>
      <dgm:spPr/>
    </dgm:pt>
    <dgm:pt modelId="{3E74F6CC-61F2-411F-9B65-998FC03DC263}" type="pres">
      <dgm:prSet presAssocID="{3D764CA3-E65E-48EF-9131-D4BFF5531985}" presName="hierChild5" presStyleCnt="0"/>
      <dgm:spPr/>
    </dgm:pt>
    <dgm:pt modelId="{2BD5BA8E-3560-40B3-8387-4F005261A369}" type="pres">
      <dgm:prSet presAssocID="{2713D61A-4142-4B78-84F6-9B4F78D687AE}" presName="Name37" presStyleLbl="parChTrans1D2" presStyleIdx="1" presStyleCnt="7"/>
      <dgm:spPr/>
      <dgm:t>
        <a:bodyPr/>
        <a:lstStyle/>
        <a:p>
          <a:endParaRPr lang="el-GR"/>
        </a:p>
      </dgm:t>
    </dgm:pt>
    <dgm:pt modelId="{876A0CEF-1918-4247-A492-C4F08BA0FC0E}" type="pres">
      <dgm:prSet presAssocID="{DA0C1E71-F66B-4DA9-86F6-18504AB47B2A}" presName="hierRoot2" presStyleCnt="0">
        <dgm:presLayoutVars>
          <dgm:hierBranch val="init"/>
        </dgm:presLayoutVars>
      </dgm:prSet>
      <dgm:spPr/>
    </dgm:pt>
    <dgm:pt modelId="{3A429394-043B-4583-8462-A2FFDD7F5E6F}" type="pres">
      <dgm:prSet presAssocID="{DA0C1E71-F66B-4DA9-86F6-18504AB47B2A}" presName="rootComposite" presStyleCnt="0"/>
      <dgm:spPr/>
    </dgm:pt>
    <dgm:pt modelId="{DBF480D1-5399-48CA-A736-DC157B969418}" type="pres">
      <dgm:prSet presAssocID="{DA0C1E71-F66B-4DA9-86F6-18504AB47B2A}" presName="rootText" presStyleLbl="node2" presStyleIdx="1" presStyleCnt="6">
        <dgm:presLayoutVars>
          <dgm:chPref val="3"/>
        </dgm:presLayoutVars>
      </dgm:prSet>
      <dgm:spPr/>
      <dgm:t>
        <a:bodyPr/>
        <a:lstStyle/>
        <a:p>
          <a:endParaRPr lang="el-GR"/>
        </a:p>
      </dgm:t>
    </dgm:pt>
    <dgm:pt modelId="{19C30A1C-070C-40BE-B3A5-FBB5A427D434}" type="pres">
      <dgm:prSet presAssocID="{DA0C1E71-F66B-4DA9-86F6-18504AB47B2A}" presName="rootConnector" presStyleLbl="node2" presStyleIdx="1" presStyleCnt="6"/>
      <dgm:spPr/>
      <dgm:t>
        <a:bodyPr/>
        <a:lstStyle/>
        <a:p>
          <a:endParaRPr lang="el-GR"/>
        </a:p>
      </dgm:t>
    </dgm:pt>
    <dgm:pt modelId="{20FF0C45-7EEC-4037-9BA8-596EE6B02AF8}" type="pres">
      <dgm:prSet presAssocID="{DA0C1E71-F66B-4DA9-86F6-18504AB47B2A}" presName="hierChild4" presStyleCnt="0"/>
      <dgm:spPr/>
    </dgm:pt>
    <dgm:pt modelId="{DB0157E9-911B-4822-B436-7D51B9723BB4}" type="pres">
      <dgm:prSet presAssocID="{DA0C1E71-F66B-4DA9-86F6-18504AB47B2A}" presName="hierChild5" presStyleCnt="0"/>
      <dgm:spPr/>
    </dgm:pt>
    <dgm:pt modelId="{8BF7BD71-E51E-4A89-A396-571D49F23C42}" type="pres">
      <dgm:prSet presAssocID="{D34F2D09-ADB5-4D7B-80A6-5641D572478F}" presName="Name37" presStyleLbl="parChTrans1D2" presStyleIdx="2" presStyleCnt="7"/>
      <dgm:spPr/>
      <dgm:t>
        <a:bodyPr/>
        <a:lstStyle/>
        <a:p>
          <a:endParaRPr lang="el-GR"/>
        </a:p>
      </dgm:t>
    </dgm:pt>
    <dgm:pt modelId="{8D2EEF3E-3F5E-4461-A79A-0E062FB9CFD0}" type="pres">
      <dgm:prSet presAssocID="{67A29193-5FC4-40E5-B2A2-8A5B08CBD409}" presName="hierRoot2" presStyleCnt="0">
        <dgm:presLayoutVars>
          <dgm:hierBranch val="init"/>
        </dgm:presLayoutVars>
      </dgm:prSet>
      <dgm:spPr/>
    </dgm:pt>
    <dgm:pt modelId="{9F6CDF6C-8407-4213-B883-44C46BDBA074}" type="pres">
      <dgm:prSet presAssocID="{67A29193-5FC4-40E5-B2A2-8A5B08CBD409}" presName="rootComposite" presStyleCnt="0"/>
      <dgm:spPr/>
    </dgm:pt>
    <dgm:pt modelId="{A1113F2B-3531-4AFD-9D3F-1733E49E897D}" type="pres">
      <dgm:prSet presAssocID="{67A29193-5FC4-40E5-B2A2-8A5B08CBD409}" presName="rootText" presStyleLbl="node2" presStyleIdx="2" presStyleCnt="6">
        <dgm:presLayoutVars>
          <dgm:chPref val="3"/>
        </dgm:presLayoutVars>
      </dgm:prSet>
      <dgm:spPr/>
      <dgm:t>
        <a:bodyPr/>
        <a:lstStyle/>
        <a:p>
          <a:endParaRPr lang="el-GR"/>
        </a:p>
      </dgm:t>
    </dgm:pt>
    <dgm:pt modelId="{4CAB60C1-8DEC-4275-89AB-52FEC293080B}" type="pres">
      <dgm:prSet presAssocID="{67A29193-5FC4-40E5-B2A2-8A5B08CBD409}" presName="rootConnector" presStyleLbl="node2" presStyleIdx="2" presStyleCnt="6"/>
      <dgm:spPr/>
      <dgm:t>
        <a:bodyPr/>
        <a:lstStyle/>
        <a:p>
          <a:endParaRPr lang="el-GR"/>
        </a:p>
      </dgm:t>
    </dgm:pt>
    <dgm:pt modelId="{0DAE54A9-9E47-4E27-AAE8-996919E7AB17}" type="pres">
      <dgm:prSet presAssocID="{67A29193-5FC4-40E5-B2A2-8A5B08CBD409}" presName="hierChild4" presStyleCnt="0"/>
      <dgm:spPr/>
    </dgm:pt>
    <dgm:pt modelId="{71F1088D-4819-45BC-BD21-DF948D61E352}" type="pres">
      <dgm:prSet presAssocID="{67A29193-5FC4-40E5-B2A2-8A5B08CBD409}" presName="hierChild5" presStyleCnt="0"/>
      <dgm:spPr/>
    </dgm:pt>
    <dgm:pt modelId="{32E29618-6D30-43DE-A5EB-0276FCA10ADB}" type="pres">
      <dgm:prSet presAssocID="{1E622F7C-7EDB-4CC0-9FC9-26881B082551}" presName="Name37" presStyleLbl="parChTrans1D2" presStyleIdx="3" presStyleCnt="7"/>
      <dgm:spPr/>
      <dgm:t>
        <a:bodyPr/>
        <a:lstStyle/>
        <a:p>
          <a:endParaRPr lang="el-GR"/>
        </a:p>
      </dgm:t>
    </dgm:pt>
    <dgm:pt modelId="{86140777-3DBC-4F3A-AE01-4E4CB49658AF}" type="pres">
      <dgm:prSet presAssocID="{AED82527-F5E4-42A7-ACFD-6C21DD8B4E69}" presName="hierRoot2" presStyleCnt="0">
        <dgm:presLayoutVars>
          <dgm:hierBranch val="init"/>
        </dgm:presLayoutVars>
      </dgm:prSet>
      <dgm:spPr/>
    </dgm:pt>
    <dgm:pt modelId="{D04F6EEA-628A-4BFE-98FC-0597189AEAB2}" type="pres">
      <dgm:prSet presAssocID="{AED82527-F5E4-42A7-ACFD-6C21DD8B4E69}" presName="rootComposite" presStyleCnt="0"/>
      <dgm:spPr/>
    </dgm:pt>
    <dgm:pt modelId="{E1F82877-86E5-478A-A84E-3D3E0A59022E}" type="pres">
      <dgm:prSet presAssocID="{AED82527-F5E4-42A7-ACFD-6C21DD8B4E69}" presName="rootText" presStyleLbl="node2" presStyleIdx="3" presStyleCnt="6">
        <dgm:presLayoutVars>
          <dgm:chPref val="3"/>
        </dgm:presLayoutVars>
      </dgm:prSet>
      <dgm:spPr/>
      <dgm:t>
        <a:bodyPr/>
        <a:lstStyle/>
        <a:p>
          <a:endParaRPr lang="el-GR"/>
        </a:p>
      </dgm:t>
    </dgm:pt>
    <dgm:pt modelId="{89C0A8BC-E7A0-48A8-841C-B34474162CD7}" type="pres">
      <dgm:prSet presAssocID="{AED82527-F5E4-42A7-ACFD-6C21DD8B4E69}" presName="rootConnector" presStyleLbl="node2" presStyleIdx="3" presStyleCnt="6"/>
      <dgm:spPr/>
      <dgm:t>
        <a:bodyPr/>
        <a:lstStyle/>
        <a:p>
          <a:endParaRPr lang="el-GR"/>
        </a:p>
      </dgm:t>
    </dgm:pt>
    <dgm:pt modelId="{276C131E-4F5F-4E4C-ACE3-6E796E613D2A}" type="pres">
      <dgm:prSet presAssocID="{AED82527-F5E4-42A7-ACFD-6C21DD8B4E69}" presName="hierChild4" presStyleCnt="0"/>
      <dgm:spPr/>
    </dgm:pt>
    <dgm:pt modelId="{62DCC1DB-25F9-4C11-A6BA-50078610D2DB}" type="pres">
      <dgm:prSet presAssocID="{AED82527-F5E4-42A7-ACFD-6C21DD8B4E69}" presName="hierChild5" presStyleCnt="0"/>
      <dgm:spPr/>
    </dgm:pt>
    <dgm:pt modelId="{3B4C179A-763F-416A-B61A-D3F923D7691B}" type="pres">
      <dgm:prSet presAssocID="{B789E1F5-B788-4495-BD5B-A0E8DC31A385}" presName="Name37" presStyleLbl="parChTrans1D2" presStyleIdx="4" presStyleCnt="7"/>
      <dgm:spPr/>
      <dgm:t>
        <a:bodyPr/>
        <a:lstStyle/>
        <a:p>
          <a:endParaRPr lang="el-GR"/>
        </a:p>
      </dgm:t>
    </dgm:pt>
    <dgm:pt modelId="{1698219C-C78F-459E-BC06-91A72E3D3BEA}" type="pres">
      <dgm:prSet presAssocID="{6026BAFD-CB02-44BB-BBD7-11A4185A77E2}" presName="hierRoot2" presStyleCnt="0">
        <dgm:presLayoutVars>
          <dgm:hierBranch val="init"/>
        </dgm:presLayoutVars>
      </dgm:prSet>
      <dgm:spPr/>
    </dgm:pt>
    <dgm:pt modelId="{C181B08B-C255-4C42-9708-44AF6FD1CF71}" type="pres">
      <dgm:prSet presAssocID="{6026BAFD-CB02-44BB-BBD7-11A4185A77E2}" presName="rootComposite" presStyleCnt="0"/>
      <dgm:spPr/>
    </dgm:pt>
    <dgm:pt modelId="{D1EE7F34-662F-438A-A82A-2217B9E64B44}" type="pres">
      <dgm:prSet presAssocID="{6026BAFD-CB02-44BB-BBD7-11A4185A77E2}" presName="rootText" presStyleLbl="node2" presStyleIdx="4" presStyleCnt="6">
        <dgm:presLayoutVars>
          <dgm:chPref val="3"/>
        </dgm:presLayoutVars>
      </dgm:prSet>
      <dgm:spPr/>
      <dgm:t>
        <a:bodyPr/>
        <a:lstStyle/>
        <a:p>
          <a:endParaRPr lang="el-GR"/>
        </a:p>
      </dgm:t>
    </dgm:pt>
    <dgm:pt modelId="{BF2360F3-94A6-49BB-8D37-669E696094F8}" type="pres">
      <dgm:prSet presAssocID="{6026BAFD-CB02-44BB-BBD7-11A4185A77E2}" presName="rootConnector" presStyleLbl="node2" presStyleIdx="4" presStyleCnt="6"/>
      <dgm:spPr/>
      <dgm:t>
        <a:bodyPr/>
        <a:lstStyle/>
        <a:p>
          <a:endParaRPr lang="el-GR"/>
        </a:p>
      </dgm:t>
    </dgm:pt>
    <dgm:pt modelId="{3C26B636-7C97-46E3-8F2F-A64111D777A3}" type="pres">
      <dgm:prSet presAssocID="{6026BAFD-CB02-44BB-BBD7-11A4185A77E2}" presName="hierChild4" presStyleCnt="0"/>
      <dgm:spPr/>
    </dgm:pt>
    <dgm:pt modelId="{5FF40776-0B9B-4240-ADED-0BB4D4CFA7EC}" type="pres">
      <dgm:prSet presAssocID="{6026BAFD-CB02-44BB-BBD7-11A4185A77E2}" presName="hierChild5" presStyleCnt="0"/>
      <dgm:spPr/>
    </dgm:pt>
    <dgm:pt modelId="{046A2996-E29C-4F61-9F75-E1677D918FA5}" type="pres">
      <dgm:prSet presAssocID="{28403638-B582-40B4-8FE3-00BA4B8AC994}" presName="Name37" presStyleLbl="parChTrans1D2" presStyleIdx="5" presStyleCnt="7"/>
      <dgm:spPr/>
      <dgm:t>
        <a:bodyPr/>
        <a:lstStyle/>
        <a:p>
          <a:endParaRPr lang="el-GR"/>
        </a:p>
      </dgm:t>
    </dgm:pt>
    <dgm:pt modelId="{F8A47F5E-C7C9-4473-B3D0-8B632B13F84C}" type="pres">
      <dgm:prSet presAssocID="{50636FF1-8A6F-4209-85A6-070000D6604B}" presName="hierRoot2" presStyleCnt="0">
        <dgm:presLayoutVars>
          <dgm:hierBranch val="init"/>
        </dgm:presLayoutVars>
      </dgm:prSet>
      <dgm:spPr/>
    </dgm:pt>
    <dgm:pt modelId="{61BCF3CA-C278-4D51-9F9F-E5F569244035}" type="pres">
      <dgm:prSet presAssocID="{50636FF1-8A6F-4209-85A6-070000D6604B}" presName="rootComposite" presStyleCnt="0"/>
      <dgm:spPr/>
    </dgm:pt>
    <dgm:pt modelId="{EBFC4C81-36DE-4328-9EE0-16F578DD0EE3}" type="pres">
      <dgm:prSet presAssocID="{50636FF1-8A6F-4209-85A6-070000D6604B}" presName="rootText" presStyleLbl="node2" presStyleIdx="5" presStyleCnt="6">
        <dgm:presLayoutVars>
          <dgm:chPref val="3"/>
        </dgm:presLayoutVars>
      </dgm:prSet>
      <dgm:spPr/>
      <dgm:t>
        <a:bodyPr/>
        <a:lstStyle/>
        <a:p>
          <a:endParaRPr lang="el-GR"/>
        </a:p>
      </dgm:t>
    </dgm:pt>
    <dgm:pt modelId="{02950F60-904F-46BC-A9E4-69174BE8DD01}" type="pres">
      <dgm:prSet presAssocID="{50636FF1-8A6F-4209-85A6-070000D6604B}" presName="rootConnector" presStyleLbl="node2" presStyleIdx="5" presStyleCnt="6"/>
      <dgm:spPr/>
      <dgm:t>
        <a:bodyPr/>
        <a:lstStyle/>
        <a:p>
          <a:endParaRPr lang="el-GR"/>
        </a:p>
      </dgm:t>
    </dgm:pt>
    <dgm:pt modelId="{E10AEB73-D043-4CE0-BAFB-75AC08BBAA4E}" type="pres">
      <dgm:prSet presAssocID="{50636FF1-8A6F-4209-85A6-070000D6604B}" presName="hierChild4" presStyleCnt="0"/>
      <dgm:spPr/>
    </dgm:pt>
    <dgm:pt modelId="{066C1570-7DBA-4075-9C3A-8243113F5ED6}" type="pres">
      <dgm:prSet presAssocID="{50636FF1-8A6F-4209-85A6-070000D6604B}" presName="hierChild5" presStyleCnt="0"/>
      <dgm:spPr/>
    </dgm:pt>
    <dgm:pt modelId="{01320CA6-F9D0-4DD2-8EC5-56E031FE389F}" type="pres">
      <dgm:prSet presAssocID="{4D4C6049-E29D-47C8-87DB-788648374683}" presName="hierChild3" presStyleCnt="0"/>
      <dgm:spPr/>
    </dgm:pt>
    <dgm:pt modelId="{C992EE30-5BCF-4048-B4DC-5BD91CA2B777}" type="pres">
      <dgm:prSet presAssocID="{9AC28205-F973-4698-B42C-7D7F03277D4A}" presName="Name111" presStyleLbl="parChTrans1D2" presStyleIdx="6" presStyleCnt="7"/>
      <dgm:spPr/>
      <dgm:t>
        <a:bodyPr/>
        <a:lstStyle/>
        <a:p>
          <a:endParaRPr lang="el-GR"/>
        </a:p>
      </dgm:t>
    </dgm:pt>
    <dgm:pt modelId="{A854B1BB-7B62-4FE8-8905-E111529E1353}" type="pres">
      <dgm:prSet presAssocID="{D134222E-790F-4BC7-8274-7B6C2D603761}" presName="hierRoot3" presStyleCnt="0">
        <dgm:presLayoutVars>
          <dgm:hierBranch val="init"/>
        </dgm:presLayoutVars>
      </dgm:prSet>
      <dgm:spPr/>
    </dgm:pt>
    <dgm:pt modelId="{5769C372-E6D0-4E32-A11F-78F4B5CD7C29}" type="pres">
      <dgm:prSet presAssocID="{D134222E-790F-4BC7-8274-7B6C2D603761}" presName="rootComposite3" presStyleCnt="0"/>
      <dgm:spPr/>
    </dgm:pt>
    <dgm:pt modelId="{4C467004-F6DF-4555-B714-1FB09FD37293}" type="pres">
      <dgm:prSet presAssocID="{D134222E-790F-4BC7-8274-7B6C2D603761}" presName="rootText3" presStyleLbl="asst1" presStyleIdx="0" presStyleCnt="1">
        <dgm:presLayoutVars>
          <dgm:chPref val="3"/>
        </dgm:presLayoutVars>
      </dgm:prSet>
      <dgm:spPr/>
      <dgm:t>
        <a:bodyPr/>
        <a:lstStyle/>
        <a:p>
          <a:endParaRPr lang="el-GR"/>
        </a:p>
      </dgm:t>
    </dgm:pt>
    <dgm:pt modelId="{7D385812-A0E5-482B-BA82-B1ED494C5FA9}" type="pres">
      <dgm:prSet presAssocID="{D134222E-790F-4BC7-8274-7B6C2D603761}" presName="rootConnector3" presStyleLbl="asst1" presStyleIdx="0" presStyleCnt="1"/>
      <dgm:spPr/>
      <dgm:t>
        <a:bodyPr/>
        <a:lstStyle/>
        <a:p>
          <a:endParaRPr lang="el-GR"/>
        </a:p>
      </dgm:t>
    </dgm:pt>
    <dgm:pt modelId="{06CC34DD-B2CF-4E1D-B37F-D7AD4562BAA1}" type="pres">
      <dgm:prSet presAssocID="{D134222E-790F-4BC7-8274-7B6C2D603761}" presName="hierChild6" presStyleCnt="0"/>
      <dgm:spPr/>
    </dgm:pt>
    <dgm:pt modelId="{4D356DC8-0366-4D60-86F1-8130EA3A5ACA}" type="pres">
      <dgm:prSet presAssocID="{D134222E-790F-4BC7-8274-7B6C2D603761}" presName="hierChild7" presStyleCnt="0"/>
      <dgm:spPr/>
    </dgm:pt>
  </dgm:ptLst>
  <dgm:cxnLst>
    <dgm:cxn modelId="{23F41841-96DA-4980-8D23-7CE7E2C7F177}" type="presOf" srcId="{D134222E-790F-4BC7-8274-7B6C2D603761}" destId="{4C467004-F6DF-4555-B714-1FB09FD37293}" srcOrd="0" destOrd="0" presId="urn:microsoft.com/office/officeart/2005/8/layout/orgChart1"/>
    <dgm:cxn modelId="{2DBA47F2-ECAC-44D4-892E-1AC34A145723}" srcId="{45EF707E-7A17-4FA8-A282-A0A9B57336C8}" destId="{4D4C6049-E29D-47C8-87DB-788648374683}" srcOrd="0" destOrd="0" parTransId="{D198E9B4-C4BC-4DB5-9087-B37E42ADB1EF}" sibTransId="{3B155833-BA7E-4880-9EBF-4CC5C74C3B4B}"/>
    <dgm:cxn modelId="{F487F134-5E57-4A01-8F30-34259E63510F}" srcId="{4D4C6049-E29D-47C8-87DB-788648374683}" destId="{DA0C1E71-F66B-4DA9-86F6-18504AB47B2A}" srcOrd="2" destOrd="0" parTransId="{2713D61A-4142-4B78-84F6-9B4F78D687AE}" sibTransId="{0B6F8A16-8C08-434C-B743-D2AB557209EA}"/>
    <dgm:cxn modelId="{1FD88863-1DCB-4594-8B67-D3800AF6EE49}" type="presOf" srcId="{B789E1F5-B788-4495-BD5B-A0E8DC31A385}" destId="{3B4C179A-763F-416A-B61A-D3F923D7691B}" srcOrd="0" destOrd="0" presId="urn:microsoft.com/office/officeart/2005/8/layout/orgChart1"/>
    <dgm:cxn modelId="{B0E57531-2DAC-49B9-BFEA-F4F680442461}" type="presOf" srcId="{67A29193-5FC4-40E5-B2A2-8A5B08CBD409}" destId="{A1113F2B-3531-4AFD-9D3F-1733E49E897D}" srcOrd="0" destOrd="0" presId="urn:microsoft.com/office/officeart/2005/8/layout/orgChart1"/>
    <dgm:cxn modelId="{A07DD05D-E244-4ECB-B393-463ED20383CC}" type="presOf" srcId="{9AC28205-F973-4698-B42C-7D7F03277D4A}" destId="{C992EE30-5BCF-4048-B4DC-5BD91CA2B777}" srcOrd="0" destOrd="0" presId="urn:microsoft.com/office/officeart/2005/8/layout/orgChart1"/>
    <dgm:cxn modelId="{2860A292-512A-418C-8AA4-1691C4319F5F}" type="presOf" srcId="{AED82527-F5E4-42A7-ACFD-6C21DD8B4E69}" destId="{89C0A8BC-E7A0-48A8-841C-B34474162CD7}" srcOrd="1" destOrd="0" presId="urn:microsoft.com/office/officeart/2005/8/layout/orgChart1"/>
    <dgm:cxn modelId="{273C9165-C994-422E-B107-0AB1D9049EE0}" type="presOf" srcId="{4D4C6049-E29D-47C8-87DB-788648374683}" destId="{32FC9348-A9AB-46E9-8C0E-982ECB6C8B09}" srcOrd="0" destOrd="0" presId="urn:microsoft.com/office/officeart/2005/8/layout/orgChart1"/>
    <dgm:cxn modelId="{6191C817-86BA-4827-8B8A-7519F5507177}" type="presOf" srcId="{6026BAFD-CB02-44BB-BBD7-11A4185A77E2}" destId="{D1EE7F34-662F-438A-A82A-2217B9E64B44}" srcOrd="0" destOrd="0" presId="urn:microsoft.com/office/officeart/2005/8/layout/orgChart1"/>
    <dgm:cxn modelId="{A41D0EDC-D9B0-4949-9051-A32D9FFA757E}" srcId="{4D4C6049-E29D-47C8-87DB-788648374683}" destId="{D134222E-790F-4BC7-8274-7B6C2D603761}" srcOrd="0" destOrd="0" parTransId="{9AC28205-F973-4698-B42C-7D7F03277D4A}" sibTransId="{8935982C-D812-425C-9B10-9C21BAEEBDB1}"/>
    <dgm:cxn modelId="{D917AD56-365F-47B1-9B1C-02433161790D}" srcId="{4D4C6049-E29D-47C8-87DB-788648374683}" destId="{50636FF1-8A6F-4209-85A6-070000D6604B}" srcOrd="6" destOrd="0" parTransId="{28403638-B582-40B4-8FE3-00BA4B8AC994}" sibTransId="{1C2AE0EC-A779-46CC-9247-6C4F89B1A3BD}"/>
    <dgm:cxn modelId="{7E4B54CF-0CAB-4331-ACA1-2603B9F4DACC}" type="presOf" srcId="{2713D61A-4142-4B78-84F6-9B4F78D687AE}" destId="{2BD5BA8E-3560-40B3-8387-4F005261A369}" srcOrd="0" destOrd="0" presId="urn:microsoft.com/office/officeart/2005/8/layout/orgChart1"/>
    <dgm:cxn modelId="{5E7DBDAC-6EE1-4917-A855-4E24780B6D36}" type="presOf" srcId="{6BF6B019-D81B-446B-AB0F-C15A5607F49F}" destId="{3C6C17AB-A7B0-4207-AA05-2A3431C68B88}" srcOrd="0" destOrd="0" presId="urn:microsoft.com/office/officeart/2005/8/layout/orgChart1"/>
    <dgm:cxn modelId="{370310C8-F600-49C8-9025-98530D9C2B15}" type="presOf" srcId="{4D4C6049-E29D-47C8-87DB-788648374683}" destId="{69B0CFCD-96EA-4E8D-84B8-A3A0B7DBDAD2}" srcOrd="1" destOrd="0" presId="urn:microsoft.com/office/officeart/2005/8/layout/orgChart1"/>
    <dgm:cxn modelId="{390FAB31-7AD8-4317-8012-34062FEF66D5}" type="presOf" srcId="{45EF707E-7A17-4FA8-A282-A0A9B57336C8}" destId="{E90B47E7-B7C7-4305-BA50-07635A40406E}" srcOrd="0" destOrd="0" presId="urn:microsoft.com/office/officeart/2005/8/layout/orgChart1"/>
    <dgm:cxn modelId="{D78AD807-9FD8-45DC-8DD2-73B2FE282144}" type="presOf" srcId="{DA0C1E71-F66B-4DA9-86F6-18504AB47B2A}" destId="{19C30A1C-070C-40BE-B3A5-FBB5A427D434}" srcOrd="1" destOrd="0" presId="urn:microsoft.com/office/officeart/2005/8/layout/orgChart1"/>
    <dgm:cxn modelId="{44652DB2-06DC-4D91-808E-0FDE72E1908D}" type="presOf" srcId="{67A29193-5FC4-40E5-B2A2-8A5B08CBD409}" destId="{4CAB60C1-8DEC-4275-89AB-52FEC293080B}" srcOrd="1" destOrd="0" presId="urn:microsoft.com/office/officeart/2005/8/layout/orgChart1"/>
    <dgm:cxn modelId="{5F5A5B60-99D9-4062-9A4A-B430B9D9C367}" type="presOf" srcId="{50636FF1-8A6F-4209-85A6-070000D6604B}" destId="{02950F60-904F-46BC-A9E4-69174BE8DD01}" srcOrd="1" destOrd="0" presId="urn:microsoft.com/office/officeart/2005/8/layout/orgChart1"/>
    <dgm:cxn modelId="{A83B0764-89D2-4CB4-9F72-29B2E3887DD4}" type="presOf" srcId="{DA0C1E71-F66B-4DA9-86F6-18504AB47B2A}" destId="{DBF480D1-5399-48CA-A736-DC157B969418}" srcOrd="0" destOrd="0" presId="urn:microsoft.com/office/officeart/2005/8/layout/orgChart1"/>
    <dgm:cxn modelId="{E34AD611-B128-4BF4-8AB9-78612B90B07D}" srcId="{4D4C6049-E29D-47C8-87DB-788648374683}" destId="{6026BAFD-CB02-44BB-BBD7-11A4185A77E2}" srcOrd="5" destOrd="0" parTransId="{B789E1F5-B788-4495-BD5B-A0E8DC31A385}" sibTransId="{2A868E6D-A31C-472F-B7F1-5E568501D1D2}"/>
    <dgm:cxn modelId="{7D16D12A-7E95-49B8-9D53-7962424D7B92}" type="presOf" srcId="{AED82527-F5E4-42A7-ACFD-6C21DD8B4E69}" destId="{E1F82877-86E5-478A-A84E-3D3E0A59022E}" srcOrd="0" destOrd="0" presId="urn:microsoft.com/office/officeart/2005/8/layout/orgChart1"/>
    <dgm:cxn modelId="{E95584AB-B612-4393-B433-4E2C5E19CEAA}" type="presOf" srcId="{1E622F7C-7EDB-4CC0-9FC9-26881B082551}" destId="{32E29618-6D30-43DE-A5EB-0276FCA10ADB}" srcOrd="0" destOrd="0" presId="urn:microsoft.com/office/officeart/2005/8/layout/orgChart1"/>
    <dgm:cxn modelId="{84BF227F-E40E-4CB9-8BA3-1E16DB869A87}" type="presOf" srcId="{6026BAFD-CB02-44BB-BBD7-11A4185A77E2}" destId="{BF2360F3-94A6-49BB-8D37-669E696094F8}" srcOrd="1" destOrd="0" presId="urn:microsoft.com/office/officeart/2005/8/layout/orgChart1"/>
    <dgm:cxn modelId="{25EF4010-91E6-45BD-9BEB-B55369EFA773}" type="presOf" srcId="{50636FF1-8A6F-4209-85A6-070000D6604B}" destId="{EBFC4C81-36DE-4328-9EE0-16F578DD0EE3}" srcOrd="0" destOrd="0" presId="urn:microsoft.com/office/officeart/2005/8/layout/orgChart1"/>
    <dgm:cxn modelId="{03E417AA-D26D-4D5A-8710-59270B2C748E}" type="presOf" srcId="{D134222E-790F-4BC7-8274-7B6C2D603761}" destId="{7D385812-A0E5-482B-BA82-B1ED494C5FA9}" srcOrd="1" destOrd="0" presId="urn:microsoft.com/office/officeart/2005/8/layout/orgChart1"/>
    <dgm:cxn modelId="{0884B07E-17B1-4B25-9423-710FF0D8B9D7}" srcId="{4D4C6049-E29D-47C8-87DB-788648374683}" destId="{67A29193-5FC4-40E5-B2A2-8A5B08CBD409}" srcOrd="3" destOrd="0" parTransId="{D34F2D09-ADB5-4D7B-80A6-5641D572478F}" sibTransId="{E54B495E-A878-48D6-8D14-CD76AE51B7F6}"/>
    <dgm:cxn modelId="{ECD1A312-DC2D-4AA6-8733-63DE8815ED6D}" type="presOf" srcId="{3D764CA3-E65E-48EF-9131-D4BFF5531985}" destId="{CCD2E86F-992D-44E4-B179-8D780781295B}" srcOrd="1" destOrd="0" presId="urn:microsoft.com/office/officeart/2005/8/layout/orgChart1"/>
    <dgm:cxn modelId="{51EFFD6C-0068-48AB-A351-6FDB3868B091}" srcId="{4D4C6049-E29D-47C8-87DB-788648374683}" destId="{3D764CA3-E65E-48EF-9131-D4BFF5531985}" srcOrd="1" destOrd="0" parTransId="{6BF6B019-D81B-446B-AB0F-C15A5607F49F}" sibTransId="{940B128F-FF24-4CFC-9457-786AEFF1989C}"/>
    <dgm:cxn modelId="{A2840512-01DB-4746-B91E-52CCA016E0FC}" type="presOf" srcId="{D34F2D09-ADB5-4D7B-80A6-5641D572478F}" destId="{8BF7BD71-E51E-4A89-A396-571D49F23C42}" srcOrd="0" destOrd="0" presId="urn:microsoft.com/office/officeart/2005/8/layout/orgChart1"/>
    <dgm:cxn modelId="{128A1517-848A-4BB7-960D-41867882A9A7}" srcId="{4D4C6049-E29D-47C8-87DB-788648374683}" destId="{AED82527-F5E4-42A7-ACFD-6C21DD8B4E69}" srcOrd="4" destOrd="0" parTransId="{1E622F7C-7EDB-4CC0-9FC9-26881B082551}" sibTransId="{D2C74DBE-DFAE-4EF8-A8F5-DA56B95C6C02}"/>
    <dgm:cxn modelId="{B7542A2D-3FE1-4B99-A68C-1EA930E30432}" type="presOf" srcId="{28403638-B582-40B4-8FE3-00BA4B8AC994}" destId="{046A2996-E29C-4F61-9F75-E1677D918FA5}" srcOrd="0" destOrd="0" presId="urn:microsoft.com/office/officeart/2005/8/layout/orgChart1"/>
    <dgm:cxn modelId="{51D56D29-0B78-4B68-B6A4-2FBE990BC1D9}" type="presOf" srcId="{3D764CA3-E65E-48EF-9131-D4BFF5531985}" destId="{75AC4CD8-36A1-4A9E-96A8-20E570448C7D}" srcOrd="0" destOrd="0" presId="urn:microsoft.com/office/officeart/2005/8/layout/orgChart1"/>
    <dgm:cxn modelId="{69501E1D-D37B-4428-8755-3DDE0992CA02}" type="presParOf" srcId="{E90B47E7-B7C7-4305-BA50-07635A40406E}" destId="{09BE690F-FDAD-4214-A0F9-AA5E11B5E2DC}" srcOrd="0" destOrd="0" presId="urn:microsoft.com/office/officeart/2005/8/layout/orgChart1"/>
    <dgm:cxn modelId="{62CCC239-B7CB-4ACE-B605-FB1D49DCAE6D}" type="presParOf" srcId="{09BE690F-FDAD-4214-A0F9-AA5E11B5E2DC}" destId="{5F104883-49A0-415C-A803-74288EEFFA03}" srcOrd="0" destOrd="0" presId="urn:microsoft.com/office/officeart/2005/8/layout/orgChart1"/>
    <dgm:cxn modelId="{CE6C373D-B02E-41BD-A336-9A87A5EEB00E}" type="presParOf" srcId="{5F104883-49A0-415C-A803-74288EEFFA03}" destId="{32FC9348-A9AB-46E9-8C0E-982ECB6C8B09}" srcOrd="0" destOrd="0" presId="urn:microsoft.com/office/officeart/2005/8/layout/orgChart1"/>
    <dgm:cxn modelId="{ADB96B1E-1BBD-4449-B4B7-B4AD2745AEAA}" type="presParOf" srcId="{5F104883-49A0-415C-A803-74288EEFFA03}" destId="{69B0CFCD-96EA-4E8D-84B8-A3A0B7DBDAD2}" srcOrd="1" destOrd="0" presId="urn:microsoft.com/office/officeart/2005/8/layout/orgChart1"/>
    <dgm:cxn modelId="{E891D9CC-D61F-49B8-AD20-1302E1361C4D}" type="presParOf" srcId="{09BE690F-FDAD-4214-A0F9-AA5E11B5E2DC}" destId="{5465BCDC-5C27-475A-9A09-9269AE86B4F7}" srcOrd="1" destOrd="0" presId="urn:microsoft.com/office/officeart/2005/8/layout/orgChart1"/>
    <dgm:cxn modelId="{44093912-DB34-4341-9BF1-FFDB67F5E67F}" type="presParOf" srcId="{5465BCDC-5C27-475A-9A09-9269AE86B4F7}" destId="{3C6C17AB-A7B0-4207-AA05-2A3431C68B88}" srcOrd="0" destOrd="0" presId="urn:microsoft.com/office/officeart/2005/8/layout/orgChart1"/>
    <dgm:cxn modelId="{16E431F7-523D-4E88-8429-0AB187BC1497}" type="presParOf" srcId="{5465BCDC-5C27-475A-9A09-9269AE86B4F7}" destId="{691EF1E4-4915-442B-AFE4-8834A58AD56B}" srcOrd="1" destOrd="0" presId="urn:microsoft.com/office/officeart/2005/8/layout/orgChart1"/>
    <dgm:cxn modelId="{25B5DD4B-86FD-462C-9234-C443AADCFA57}" type="presParOf" srcId="{691EF1E4-4915-442B-AFE4-8834A58AD56B}" destId="{CCE1AC3E-E43F-4AAB-856C-11DE9B8C581C}" srcOrd="0" destOrd="0" presId="urn:microsoft.com/office/officeart/2005/8/layout/orgChart1"/>
    <dgm:cxn modelId="{4626165F-0169-4DC5-A31A-45B4D5028C45}" type="presParOf" srcId="{CCE1AC3E-E43F-4AAB-856C-11DE9B8C581C}" destId="{75AC4CD8-36A1-4A9E-96A8-20E570448C7D}" srcOrd="0" destOrd="0" presId="urn:microsoft.com/office/officeart/2005/8/layout/orgChart1"/>
    <dgm:cxn modelId="{047576AB-8A91-4D57-94AE-751C7B6BD09A}" type="presParOf" srcId="{CCE1AC3E-E43F-4AAB-856C-11DE9B8C581C}" destId="{CCD2E86F-992D-44E4-B179-8D780781295B}" srcOrd="1" destOrd="0" presId="urn:microsoft.com/office/officeart/2005/8/layout/orgChart1"/>
    <dgm:cxn modelId="{A3EEFE28-46D4-45FE-AC35-6C32BE851D08}" type="presParOf" srcId="{691EF1E4-4915-442B-AFE4-8834A58AD56B}" destId="{BE31963B-B425-4D1D-A423-2AE63971A970}" srcOrd="1" destOrd="0" presId="urn:microsoft.com/office/officeart/2005/8/layout/orgChart1"/>
    <dgm:cxn modelId="{CF8B0115-A3FD-41BA-9880-19F488FBC2E9}" type="presParOf" srcId="{691EF1E4-4915-442B-AFE4-8834A58AD56B}" destId="{3E74F6CC-61F2-411F-9B65-998FC03DC263}" srcOrd="2" destOrd="0" presId="urn:microsoft.com/office/officeart/2005/8/layout/orgChart1"/>
    <dgm:cxn modelId="{BC7B92BA-4054-43E3-9F6A-84A1F0DF0C6A}" type="presParOf" srcId="{5465BCDC-5C27-475A-9A09-9269AE86B4F7}" destId="{2BD5BA8E-3560-40B3-8387-4F005261A369}" srcOrd="2" destOrd="0" presId="urn:microsoft.com/office/officeart/2005/8/layout/orgChart1"/>
    <dgm:cxn modelId="{47CC1DF4-210F-4309-A631-20EBC1DDA9F7}" type="presParOf" srcId="{5465BCDC-5C27-475A-9A09-9269AE86B4F7}" destId="{876A0CEF-1918-4247-A492-C4F08BA0FC0E}" srcOrd="3" destOrd="0" presId="urn:microsoft.com/office/officeart/2005/8/layout/orgChart1"/>
    <dgm:cxn modelId="{66A04ABB-7FF7-48FB-992E-511DF0A08B72}" type="presParOf" srcId="{876A0CEF-1918-4247-A492-C4F08BA0FC0E}" destId="{3A429394-043B-4583-8462-A2FFDD7F5E6F}" srcOrd="0" destOrd="0" presId="urn:microsoft.com/office/officeart/2005/8/layout/orgChart1"/>
    <dgm:cxn modelId="{E7EE18FA-52A7-4E4D-956D-B2BBDD0E3CBE}" type="presParOf" srcId="{3A429394-043B-4583-8462-A2FFDD7F5E6F}" destId="{DBF480D1-5399-48CA-A736-DC157B969418}" srcOrd="0" destOrd="0" presId="urn:microsoft.com/office/officeart/2005/8/layout/orgChart1"/>
    <dgm:cxn modelId="{A42052FF-31AF-4E0E-921E-585A67EFE0E7}" type="presParOf" srcId="{3A429394-043B-4583-8462-A2FFDD7F5E6F}" destId="{19C30A1C-070C-40BE-B3A5-FBB5A427D434}" srcOrd="1" destOrd="0" presId="urn:microsoft.com/office/officeart/2005/8/layout/orgChart1"/>
    <dgm:cxn modelId="{0CAE0068-A6D4-4ECA-B722-4DF25E14C2FD}" type="presParOf" srcId="{876A0CEF-1918-4247-A492-C4F08BA0FC0E}" destId="{20FF0C45-7EEC-4037-9BA8-596EE6B02AF8}" srcOrd="1" destOrd="0" presId="urn:microsoft.com/office/officeart/2005/8/layout/orgChart1"/>
    <dgm:cxn modelId="{3D035D4E-65CB-4A43-A29E-576324B66980}" type="presParOf" srcId="{876A0CEF-1918-4247-A492-C4F08BA0FC0E}" destId="{DB0157E9-911B-4822-B436-7D51B9723BB4}" srcOrd="2" destOrd="0" presId="urn:microsoft.com/office/officeart/2005/8/layout/orgChart1"/>
    <dgm:cxn modelId="{BAFD855B-910B-4E6F-A65E-31F712A82B84}" type="presParOf" srcId="{5465BCDC-5C27-475A-9A09-9269AE86B4F7}" destId="{8BF7BD71-E51E-4A89-A396-571D49F23C42}" srcOrd="4" destOrd="0" presId="urn:microsoft.com/office/officeart/2005/8/layout/orgChart1"/>
    <dgm:cxn modelId="{925B7E8F-DF6F-46D3-AD2B-1F53F0F1F63A}" type="presParOf" srcId="{5465BCDC-5C27-475A-9A09-9269AE86B4F7}" destId="{8D2EEF3E-3F5E-4461-A79A-0E062FB9CFD0}" srcOrd="5" destOrd="0" presId="urn:microsoft.com/office/officeart/2005/8/layout/orgChart1"/>
    <dgm:cxn modelId="{CF56E94B-27D2-4447-BD61-6CCDF346C61E}" type="presParOf" srcId="{8D2EEF3E-3F5E-4461-A79A-0E062FB9CFD0}" destId="{9F6CDF6C-8407-4213-B883-44C46BDBA074}" srcOrd="0" destOrd="0" presId="urn:microsoft.com/office/officeart/2005/8/layout/orgChart1"/>
    <dgm:cxn modelId="{26E43963-119D-4DDF-8B51-ADAF45F938D7}" type="presParOf" srcId="{9F6CDF6C-8407-4213-B883-44C46BDBA074}" destId="{A1113F2B-3531-4AFD-9D3F-1733E49E897D}" srcOrd="0" destOrd="0" presId="urn:microsoft.com/office/officeart/2005/8/layout/orgChart1"/>
    <dgm:cxn modelId="{0DCCD86A-BFC1-43C2-A662-B4657CB59C7B}" type="presParOf" srcId="{9F6CDF6C-8407-4213-B883-44C46BDBA074}" destId="{4CAB60C1-8DEC-4275-89AB-52FEC293080B}" srcOrd="1" destOrd="0" presId="urn:microsoft.com/office/officeart/2005/8/layout/orgChart1"/>
    <dgm:cxn modelId="{3F39E7AE-3982-449A-A531-B7E2DD4EB4CB}" type="presParOf" srcId="{8D2EEF3E-3F5E-4461-A79A-0E062FB9CFD0}" destId="{0DAE54A9-9E47-4E27-AAE8-996919E7AB17}" srcOrd="1" destOrd="0" presId="urn:microsoft.com/office/officeart/2005/8/layout/orgChart1"/>
    <dgm:cxn modelId="{21685F27-6DE1-4F8C-ABF4-280D64C87A86}" type="presParOf" srcId="{8D2EEF3E-3F5E-4461-A79A-0E062FB9CFD0}" destId="{71F1088D-4819-45BC-BD21-DF948D61E352}" srcOrd="2" destOrd="0" presId="urn:microsoft.com/office/officeart/2005/8/layout/orgChart1"/>
    <dgm:cxn modelId="{AF408326-A64B-4CA3-AEFD-4B3435472C24}" type="presParOf" srcId="{5465BCDC-5C27-475A-9A09-9269AE86B4F7}" destId="{32E29618-6D30-43DE-A5EB-0276FCA10ADB}" srcOrd="6" destOrd="0" presId="urn:microsoft.com/office/officeart/2005/8/layout/orgChart1"/>
    <dgm:cxn modelId="{E860A206-CEB0-4FF0-A559-0CA2475B1AC7}" type="presParOf" srcId="{5465BCDC-5C27-475A-9A09-9269AE86B4F7}" destId="{86140777-3DBC-4F3A-AE01-4E4CB49658AF}" srcOrd="7" destOrd="0" presId="urn:microsoft.com/office/officeart/2005/8/layout/orgChart1"/>
    <dgm:cxn modelId="{D7B9AA5F-B7B2-4298-A6B3-8BF05390644F}" type="presParOf" srcId="{86140777-3DBC-4F3A-AE01-4E4CB49658AF}" destId="{D04F6EEA-628A-4BFE-98FC-0597189AEAB2}" srcOrd="0" destOrd="0" presId="urn:microsoft.com/office/officeart/2005/8/layout/orgChart1"/>
    <dgm:cxn modelId="{7EDB9BD6-D506-41AB-856C-A6BDA2279517}" type="presParOf" srcId="{D04F6EEA-628A-4BFE-98FC-0597189AEAB2}" destId="{E1F82877-86E5-478A-A84E-3D3E0A59022E}" srcOrd="0" destOrd="0" presId="urn:microsoft.com/office/officeart/2005/8/layout/orgChart1"/>
    <dgm:cxn modelId="{0EB08B5A-60DE-4A2E-AE72-12E7EAB03216}" type="presParOf" srcId="{D04F6EEA-628A-4BFE-98FC-0597189AEAB2}" destId="{89C0A8BC-E7A0-48A8-841C-B34474162CD7}" srcOrd="1" destOrd="0" presId="urn:microsoft.com/office/officeart/2005/8/layout/orgChart1"/>
    <dgm:cxn modelId="{55386E1B-70A2-416E-8BF1-433A6114259F}" type="presParOf" srcId="{86140777-3DBC-4F3A-AE01-4E4CB49658AF}" destId="{276C131E-4F5F-4E4C-ACE3-6E796E613D2A}" srcOrd="1" destOrd="0" presId="urn:microsoft.com/office/officeart/2005/8/layout/orgChart1"/>
    <dgm:cxn modelId="{7DE2E99F-8607-4D28-A682-12FDB52D3467}" type="presParOf" srcId="{86140777-3DBC-4F3A-AE01-4E4CB49658AF}" destId="{62DCC1DB-25F9-4C11-A6BA-50078610D2DB}" srcOrd="2" destOrd="0" presId="urn:microsoft.com/office/officeart/2005/8/layout/orgChart1"/>
    <dgm:cxn modelId="{3297EB82-AC9D-4713-8522-849AFD80BE40}" type="presParOf" srcId="{5465BCDC-5C27-475A-9A09-9269AE86B4F7}" destId="{3B4C179A-763F-416A-B61A-D3F923D7691B}" srcOrd="8" destOrd="0" presId="urn:microsoft.com/office/officeart/2005/8/layout/orgChart1"/>
    <dgm:cxn modelId="{7C0AD493-453A-45EE-8FC4-30329ADF136E}" type="presParOf" srcId="{5465BCDC-5C27-475A-9A09-9269AE86B4F7}" destId="{1698219C-C78F-459E-BC06-91A72E3D3BEA}" srcOrd="9" destOrd="0" presId="urn:microsoft.com/office/officeart/2005/8/layout/orgChart1"/>
    <dgm:cxn modelId="{4D575B00-1ACC-4B5D-B8CD-A7FF66750A59}" type="presParOf" srcId="{1698219C-C78F-459E-BC06-91A72E3D3BEA}" destId="{C181B08B-C255-4C42-9708-44AF6FD1CF71}" srcOrd="0" destOrd="0" presId="urn:microsoft.com/office/officeart/2005/8/layout/orgChart1"/>
    <dgm:cxn modelId="{5E08037E-A9B4-4D06-8721-408F7481E055}" type="presParOf" srcId="{C181B08B-C255-4C42-9708-44AF6FD1CF71}" destId="{D1EE7F34-662F-438A-A82A-2217B9E64B44}" srcOrd="0" destOrd="0" presId="urn:microsoft.com/office/officeart/2005/8/layout/orgChart1"/>
    <dgm:cxn modelId="{84934B6C-4BAF-48F0-A60C-ABF00CE24855}" type="presParOf" srcId="{C181B08B-C255-4C42-9708-44AF6FD1CF71}" destId="{BF2360F3-94A6-49BB-8D37-669E696094F8}" srcOrd="1" destOrd="0" presId="urn:microsoft.com/office/officeart/2005/8/layout/orgChart1"/>
    <dgm:cxn modelId="{1BA1854F-0EDC-4170-AA8A-4987DAC13E9F}" type="presParOf" srcId="{1698219C-C78F-459E-BC06-91A72E3D3BEA}" destId="{3C26B636-7C97-46E3-8F2F-A64111D777A3}" srcOrd="1" destOrd="0" presId="urn:microsoft.com/office/officeart/2005/8/layout/orgChart1"/>
    <dgm:cxn modelId="{51FFE2EE-96E0-4291-AC13-88CDE91F9330}" type="presParOf" srcId="{1698219C-C78F-459E-BC06-91A72E3D3BEA}" destId="{5FF40776-0B9B-4240-ADED-0BB4D4CFA7EC}" srcOrd="2" destOrd="0" presId="urn:microsoft.com/office/officeart/2005/8/layout/orgChart1"/>
    <dgm:cxn modelId="{682CAB09-B56E-41FE-B15B-74D86BC9461E}" type="presParOf" srcId="{5465BCDC-5C27-475A-9A09-9269AE86B4F7}" destId="{046A2996-E29C-4F61-9F75-E1677D918FA5}" srcOrd="10" destOrd="0" presId="urn:microsoft.com/office/officeart/2005/8/layout/orgChart1"/>
    <dgm:cxn modelId="{61B3065D-7AC1-4C60-80AB-BA82294D5A36}" type="presParOf" srcId="{5465BCDC-5C27-475A-9A09-9269AE86B4F7}" destId="{F8A47F5E-C7C9-4473-B3D0-8B632B13F84C}" srcOrd="11" destOrd="0" presId="urn:microsoft.com/office/officeart/2005/8/layout/orgChart1"/>
    <dgm:cxn modelId="{659E254F-3BEA-4694-9669-98EB3595F16D}" type="presParOf" srcId="{F8A47F5E-C7C9-4473-B3D0-8B632B13F84C}" destId="{61BCF3CA-C278-4D51-9F9F-E5F569244035}" srcOrd="0" destOrd="0" presId="urn:microsoft.com/office/officeart/2005/8/layout/orgChart1"/>
    <dgm:cxn modelId="{06249C51-F4F2-43F2-8EB8-C111FAE5CB84}" type="presParOf" srcId="{61BCF3CA-C278-4D51-9F9F-E5F569244035}" destId="{EBFC4C81-36DE-4328-9EE0-16F578DD0EE3}" srcOrd="0" destOrd="0" presId="urn:microsoft.com/office/officeart/2005/8/layout/orgChart1"/>
    <dgm:cxn modelId="{7A58B8C1-C031-4D94-A025-C9F95134A3C9}" type="presParOf" srcId="{61BCF3CA-C278-4D51-9F9F-E5F569244035}" destId="{02950F60-904F-46BC-A9E4-69174BE8DD01}" srcOrd="1" destOrd="0" presId="urn:microsoft.com/office/officeart/2005/8/layout/orgChart1"/>
    <dgm:cxn modelId="{F8DFDE18-8269-4D49-802E-892199694682}" type="presParOf" srcId="{F8A47F5E-C7C9-4473-B3D0-8B632B13F84C}" destId="{E10AEB73-D043-4CE0-BAFB-75AC08BBAA4E}" srcOrd="1" destOrd="0" presId="urn:microsoft.com/office/officeart/2005/8/layout/orgChart1"/>
    <dgm:cxn modelId="{0E69A55F-5508-40FD-B33D-0645BC6F2911}" type="presParOf" srcId="{F8A47F5E-C7C9-4473-B3D0-8B632B13F84C}" destId="{066C1570-7DBA-4075-9C3A-8243113F5ED6}" srcOrd="2" destOrd="0" presId="urn:microsoft.com/office/officeart/2005/8/layout/orgChart1"/>
    <dgm:cxn modelId="{C0734A63-05F5-4824-BBDE-60255E827035}" type="presParOf" srcId="{09BE690F-FDAD-4214-A0F9-AA5E11B5E2DC}" destId="{01320CA6-F9D0-4DD2-8EC5-56E031FE389F}" srcOrd="2" destOrd="0" presId="urn:microsoft.com/office/officeart/2005/8/layout/orgChart1"/>
    <dgm:cxn modelId="{B1C716DC-3944-4047-9663-E13178D9D8C1}" type="presParOf" srcId="{01320CA6-F9D0-4DD2-8EC5-56E031FE389F}" destId="{C992EE30-5BCF-4048-B4DC-5BD91CA2B777}" srcOrd="0" destOrd="0" presId="urn:microsoft.com/office/officeart/2005/8/layout/orgChart1"/>
    <dgm:cxn modelId="{8064EB3F-5192-434B-B0DE-8C4CEE553D92}" type="presParOf" srcId="{01320CA6-F9D0-4DD2-8EC5-56E031FE389F}" destId="{A854B1BB-7B62-4FE8-8905-E111529E1353}" srcOrd="1" destOrd="0" presId="urn:microsoft.com/office/officeart/2005/8/layout/orgChart1"/>
    <dgm:cxn modelId="{2C161E0A-1B63-4623-83C0-7E036773F38F}" type="presParOf" srcId="{A854B1BB-7B62-4FE8-8905-E111529E1353}" destId="{5769C372-E6D0-4E32-A11F-78F4B5CD7C29}" srcOrd="0" destOrd="0" presId="urn:microsoft.com/office/officeart/2005/8/layout/orgChart1"/>
    <dgm:cxn modelId="{B7E2D2AC-943C-4960-B086-24F3C1CBC61B}" type="presParOf" srcId="{5769C372-E6D0-4E32-A11F-78F4B5CD7C29}" destId="{4C467004-F6DF-4555-B714-1FB09FD37293}" srcOrd="0" destOrd="0" presId="urn:microsoft.com/office/officeart/2005/8/layout/orgChart1"/>
    <dgm:cxn modelId="{F76BB30A-0B2E-4FEF-9943-F8C2E9D3FFDD}" type="presParOf" srcId="{5769C372-E6D0-4E32-A11F-78F4B5CD7C29}" destId="{7D385812-A0E5-482B-BA82-B1ED494C5FA9}" srcOrd="1" destOrd="0" presId="urn:microsoft.com/office/officeart/2005/8/layout/orgChart1"/>
    <dgm:cxn modelId="{171E6089-D685-4E3E-8137-BFBDFDF5AA22}" type="presParOf" srcId="{A854B1BB-7B62-4FE8-8905-E111529E1353}" destId="{06CC34DD-B2CF-4E1D-B37F-D7AD4562BAA1}" srcOrd="1" destOrd="0" presId="urn:microsoft.com/office/officeart/2005/8/layout/orgChart1"/>
    <dgm:cxn modelId="{89373B03-53AA-471E-AF22-E3F70C4FF112}" type="presParOf" srcId="{A854B1BB-7B62-4FE8-8905-E111529E1353}" destId="{4D356DC8-0366-4D60-86F1-8130EA3A5ACA}"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92EE30-5BCF-4048-B4DC-5BD91CA2B777}">
      <dsp:nvSpPr>
        <dsp:cNvPr id="0" name=""/>
        <dsp:cNvSpPr/>
      </dsp:nvSpPr>
      <dsp:spPr>
        <a:xfrm>
          <a:off x="3008094" y="1710216"/>
          <a:ext cx="92293" cy="404333"/>
        </a:xfrm>
        <a:custGeom>
          <a:avLst/>
          <a:gdLst/>
          <a:ahLst/>
          <a:cxnLst/>
          <a:rect l="0" t="0" r="0" b="0"/>
          <a:pathLst>
            <a:path>
              <a:moveTo>
                <a:pt x="92293" y="0"/>
              </a:moveTo>
              <a:lnTo>
                <a:pt x="92293" y="404333"/>
              </a:lnTo>
              <a:lnTo>
                <a:pt x="0" y="404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46A2996-E29C-4F61-9F75-E1677D918FA5}">
      <dsp:nvSpPr>
        <dsp:cNvPr id="0" name=""/>
        <dsp:cNvSpPr/>
      </dsp:nvSpPr>
      <dsp:spPr>
        <a:xfrm>
          <a:off x="3100387" y="1710216"/>
          <a:ext cx="2658931" cy="808666"/>
        </a:xfrm>
        <a:custGeom>
          <a:avLst/>
          <a:gdLst/>
          <a:ahLst/>
          <a:cxnLst/>
          <a:rect l="0" t="0" r="0" b="0"/>
          <a:pathLst>
            <a:path>
              <a:moveTo>
                <a:pt x="0" y="0"/>
              </a:moveTo>
              <a:lnTo>
                <a:pt x="0" y="716373"/>
              </a:lnTo>
              <a:lnTo>
                <a:pt x="2658931" y="716373"/>
              </a:lnTo>
              <a:lnTo>
                <a:pt x="2658931" y="808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4C179A-763F-416A-B61A-D3F923D7691B}">
      <dsp:nvSpPr>
        <dsp:cNvPr id="0" name=""/>
        <dsp:cNvSpPr/>
      </dsp:nvSpPr>
      <dsp:spPr>
        <a:xfrm>
          <a:off x="3100387" y="1710216"/>
          <a:ext cx="1595358" cy="808666"/>
        </a:xfrm>
        <a:custGeom>
          <a:avLst/>
          <a:gdLst/>
          <a:ahLst/>
          <a:cxnLst/>
          <a:rect l="0" t="0" r="0" b="0"/>
          <a:pathLst>
            <a:path>
              <a:moveTo>
                <a:pt x="0" y="0"/>
              </a:moveTo>
              <a:lnTo>
                <a:pt x="0" y="716373"/>
              </a:lnTo>
              <a:lnTo>
                <a:pt x="1595358" y="716373"/>
              </a:lnTo>
              <a:lnTo>
                <a:pt x="1595358" y="808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E29618-6D30-43DE-A5EB-0276FCA10ADB}">
      <dsp:nvSpPr>
        <dsp:cNvPr id="0" name=""/>
        <dsp:cNvSpPr/>
      </dsp:nvSpPr>
      <dsp:spPr>
        <a:xfrm>
          <a:off x="3100387" y="1710216"/>
          <a:ext cx="531786" cy="808666"/>
        </a:xfrm>
        <a:custGeom>
          <a:avLst/>
          <a:gdLst/>
          <a:ahLst/>
          <a:cxnLst/>
          <a:rect l="0" t="0" r="0" b="0"/>
          <a:pathLst>
            <a:path>
              <a:moveTo>
                <a:pt x="0" y="0"/>
              </a:moveTo>
              <a:lnTo>
                <a:pt x="0" y="716373"/>
              </a:lnTo>
              <a:lnTo>
                <a:pt x="531786" y="716373"/>
              </a:lnTo>
              <a:lnTo>
                <a:pt x="531786" y="808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BF7BD71-E51E-4A89-A396-571D49F23C42}">
      <dsp:nvSpPr>
        <dsp:cNvPr id="0" name=""/>
        <dsp:cNvSpPr/>
      </dsp:nvSpPr>
      <dsp:spPr>
        <a:xfrm>
          <a:off x="2568601" y="1710216"/>
          <a:ext cx="531786" cy="808666"/>
        </a:xfrm>
        <a:custGeom>
          <a:avLst/>
          <a:gdLst/>
          <a:ahLst/>
          <a:cxnLst/>
          <a:rect l="0" t="0" r="0" b="0"/>
          <a:pathLst>
            <a:path>
              <a:moveTo>
                <a:pt x="531786" y="0"/>
              </a:moveTo>
              <a:lnTo>
                <a:pt x="531786" y="716373"/>
              </a:lnTo>
              <a:lnTo>
                <a:pt x="0" y="716373"/>
              </a:lnTo>
              <a:lnTo>
                <a:pt x="0" y="808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D5BA8E-3560-40B3-8387-4F005261A369}">
      <dsp:nvSpPr>
        <dsp:cNvPr id="0" name=""/>
        <dsp:cNvSpPr/>
      </dsp:nvSpPr>
      <dsp:spPr>
        <a:xfrm>
          <a:off x="1505028" y="1710216"/>
          <a:ext cx="1595358" cy="808666"/>
        </a:xfrm>
        <a:custGeom>
          <a:avLst/>
          <a:gdLst/>
          <a:ahLst/>
          <a:cxnLst/>
          <a:rect l="0" t="0" r="0" b="0"/>
          <a:pathLst>
            <a:path>
              <a:moveTo>
                <a:pt x="1595358" y="0"/>
              </a:moveTo>
              <a:lnTo>
                <a:pt x="1595358" y="716373"/>
              </a:lnTo>
              <a:lnTo>
                <a:pt x="0" y="716373"/>
              </a:lnTo>
              <a:lnTo>
                <a:pt x="0" y="808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6C17AB-A7B0-4207-AA05-2A3431C68B88}">
      <dsp:nvSpPr>
        <dsp:cNvPr id="0" name=""/>
        <dsp:cNvSpPr/>
      </dsp:nvSpPr>
      <dsp:spPr>
        <a:xfrm>
          <a:off x="441456" y="1710216"/>
          <a:ext cx="2658931" cy="808666"/>
        </a:xfrm>
        <a:custGeom>
          <a:avLst/>
          <a:gdLst/>
          <a:ahLst/>
          <a:cxnLst/>
          <a:rect l="0" t="0" r="0" b="0"/>
          <a:pathLst>
            <a:path>
              <a:moveTo>
                <a:pt x="2658931" y="0"/>
              </a:moveTo>
              <a:lnTo>
                <a:pt x="2658931" y="716373"/>
              </a:lnTo>
              <a:lnTo>
                <a:pt x="0" y="716373"/>
              </a:lnTo>
              <a:lnTo>
                <a:pt x="0" y="808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FC9348-A9AB-46E9-8C0E-982ECB6C8B09}">
      <dsp:nvSpPr>
        <dsp:cNvPr id="0" name=""/>
        <dsp:cNvSpPr/>
      </dsp:nvSpPr>
      <dsp:spPr>
        <a:xfrm>
          <a:off x="2660894" y="127072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Παναγιώτης</a:t>
          </a:r>
        </a:p>
      </dsp:txBody>
      <dsp:txXfrm>
        <a:off x="2660894" y="1270723"/>
        <a:ext cx="878985" cy="439492"/>
      </dsp:txXfrm>
    </dsp:sp>
    <dsp:sp modelId="{75AC4CD8-36A1-4A9E-96A8-20E570448C7D}">
      <dsp:nvSpPr>
        <dsp:cNvPr id="0" name=""/>
        <dsp:cNvSpPr/>
      </dsp:nvSpPr>
      <dsp:spPr>
        <a:xfrm>
          <a:off x="1963" y="251888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Βασίλης</a:t>
          </a:r>
        </a:p>
      </dsp:txBody>
      <dsp:txXfrm>
        <a:off x="1963" y="2518883"/>
        <a:ext cx="878985" cy="439492"/>
      </dsp:txXfrm>
    </dsp:sp>
    <dsp:sp modelId="{DBF480D1-5399-48CA-A736-DC157B969418}">
      <dsp:nvSpPr>
        <dsp:cNvPr id="0" name=""/>
        <dsp:cNvSpPr/>
      </dsp:nvSpPr>
      <dsp:spPr>
        <a:xfrm>
          <a:off x="1065535" y="251888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Ιωάννα</a:t>
          </a:r>
        </a:p>
      </dsp:txBody>
      <dsp:txXfrm>
        <a:off x="1065535" y="2518883"/>
        <a:ext cx="878985" cy="439492"/>
      </dsp:txXfrm>
    </dsp:sp>
    <dsp:sp modelId="{A1113F2B-3531-4AFD-9D3F-1733E49E897D}">
      <dsp:nvSpPr>
        <dsp:cNvPr id="0" name=""/>
        <dsp:cNvSpPr/>
      </dsp:nvSpPr>
      <dsp:spPr>
        <a:xfrm>
          <a:off x="2129108" y="251888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Χρυσή</a:t>
          </a:r>
        </a:p>
      </dsp:txBody>
      <dsp:txXfrm>
        <a:off x="2129108" y="2518883"/>
        <a:ext cx="878985" cy="439492"/>
      </dsp:txXfrm>
    </dsp:sp>
    <dsp:sp modelId="{E1F82877-86E5-478A-A84E-3D3E0A59022E}">
      <dsp:nvSpPr>
        <dsp:cNvPr id="0" name=""/>
        <dsp:cNvSpPr/>
      </dsp:nvSpPr>
      <dsp:spPr>
        <a:xfrm>
          <a:off x="3192680" y="251888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Μόνικα</a:t>
          </a:r>
        </a:p>
      </dsp:txBody>
      <dsp:txXfrm>
        <a:off x="3192680" y="2518883"/>
        <a:ext cx="878985" cy="439492"/>
      </dsp:txXfrm>
    </dsp:sp>
    <dsp:sp modelId="{D1EE7F34-662F-438A-A82A-2217B9E64B44}">
      <dsp:nvSpPr>
        <dsp:cNvPr id="0" name=""/>
        <dsp:cNvSpPr/>
      </dsp:nvSpPr>
      <dsp:spPr>
        <a:xfrm>
          <a:off x="4256253" y="251888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Χριστόφορος</a:t>
          </a:r>
        </a:p>
      </dsp:txBody>
      <dsp:txXfrm>
        <a:off x="4256253" y="2518883"/>
        <a:ext cx="878985" cy="439492"/>
      </dsp:txXfrm>
    </dsp:sp>
    <dsp:sp modelId="{EBFC4C81-36DE-4328-9EE0-16F578DD0EE3}">
      <dsp:nvSpPr>
        <dsp:cNvPr id="0" name=""/>
        <dsp:cNvSpPr/>
      </dsp:nvSpPr>
      <dsp:spPr>
        <a:xfrm>
          <a:off x="5319826" y="251888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Αντωνία</a:t>
          </a:r>
        </a:p>
      </dsp:txBody>
      <dsp:txXfrm>
        <a:off x="5319826" y="2518883"/>
        <a:ext cx="878985" cy="439492"/>
      </dsp:txXfrm>
    </dsp:sp>
    <dsp:sp modelId="{4C467004-F6DF-4555-B714-1FB09FD37293}">
      <dsp:nvSpPr>
        <dsp:cNvPr id="0" name=""/>
        <dsp:cNvSpPr/>
      </dsp:nvSpPr>
      <dsp:spPr>
        <a:xfrm>
          <a:off x="2129108" y="1894803"/>
          <a:ext cx="878985" cy="43949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kern="1200"/>
            <a:t>Ελένη</a:t>
          </a:r>
        </a:p>
      </dsp:txBody>
      <dsp:txXfrm>
        <a:off x="2129108" y="1894803"/>
        <a:ext cx="878985" cy="43949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A48586C9C674B7BA84D6F43D503BAD4"/>
        <w:category>
          <w:name w:val="Γενικά"/>
          <w:gallery w:val="placeholder"/>
        </w:category>
        <w:types>
          <w:type w:val="bbPlcHdr"/>
        </w:types>
        <w:behaviors>
          <w:behavior w:val="content"/>
        </w:behaviors>
        <w:guid w:val="{7CAB72C5-E118-4A84-8F41-D896480D538A}"/>
      </w:docPartPr>
      <w:docPartBody>
        <w:p w:rsidR="004E4C31" w:rsidRDefault="001B5268" w:rsidP="001B5268">
          <w:pPr>
            <w:pStyle w:val="1A48586C9C674B7BA84D6F43D503BAD4"/>
          </w:pPr>
          <w:r>
            <w:rPr>
              <w:rFonts w:asciiTheme="majorHAnsi" w:eastAsiaTheme="majorEastAsia" w:hAnsiTheme="majorHAnsi" w:cstheme="majorBidi"/>
              <w:sz w:val="40"/>
              <w:szCs w:val="40"/>
            </w:rPr>
            <w:t>[Πληκτρολογήστε τον τίτλο του εγγράφου]</w:t>
          </w:r>
        </w:p>
      </w:docPartBody>
    </w:docPart>
    <w:docPart>
      <w:docPartPr>
        <w:name w:val="9614CD8390CC49E1999DAE861254F263"/>
        <w:category>
          <w:name w:val="Γενικά"/>
          <w:gallery w:val="placeholder"/>
        </w:category>
        <w:types>
          <w:type w:val="bbPlcHdr"/>
        </w:types>
        <w:behaviors>
          <w:behavior w:val="content"/>
        </w:behaviors>
        <w:guid w:val="{E67A4313-6E83-433E-9C66-FC64821475FC}"/>
      </w:docPartPr>
      <w:docPartBody>
        <w:p w:rsidR="004E4C31" w:rsidRDefault="001B5268" w:rsidP="001B5268">
          <w:pPr>
            <w:pStyle w:val="9614CD8390CC49E1999DAE861254F263"/>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64BA7C36F7B545BEBCE0985D16A64001"/>
        <w:category>
          <w:name w:val="Γενικά"/>
          <w:gallery w:val="placeholder"/>
        </w:category>
        <w:types>
          <w:type w:val="bbPlcHdr"/>
        </w:types>
        <w:behaviors>
          <w:behavior w:val="content"/>
        </w:behaviors>
        <w:guid w:val="{045F9633-5549-4C75-9590-20A813198A2C}"/>
      </w:docPartPr>
      <w:docPartBody>
        <w:p w:rsidR="004E4C31" w:rsidRDefault="001B5268" w:rsidP="001B5268">
          <w:pPr>
            <w:pStyle w:val="64BA7C36F7B545BEBCE0985D16A64001"/>
          </w:pPr>
          <w:r>
            <w:rPr>
              <w:rFonts w:asciiTheme="majorHAnsi" w:hAnsiTheme="majorHAnsi"/>
            </w:rPr>
            <w:t>[Επιλογή ημερομηνίας]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1B5268"/>
    <w:rsid w:val="001B5268"/>
    <w:rsid w:val="003F2BA9"/>
    <w:rsid w:val="004E4C31"/>
    <w:rsid w:val="00EB18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32891B15C0B47FDA0849D6F0C033F3D">
    <w:name w:val="732891B15C0B47FDA0849D6F0C033F3D"/>
    <w:rsid w:val="001B5268"/>
  </w:style>
  <w:style w:type="paragraph" w:customStyle="1" w:styleId="08974364AF2A40719A52FCE97899AE42">
    <w:name w:val="08974364AF2A40719A52FCE97899AE42"/>
    <w:rsid w:val="001B5268"/>
  </w:style>
  <w:style w:type="paragraph" w:customStyle="1" w:styleId="318C7E517ECF4B1C9424AA501AD5D7D5">
    <w:name w:val="318C7E517ECF4B1C9424AA501AD5D7D5"/>
    <w:rsid w:val="001B5268"/>
  </w:style>
  <w:style w:type="paragraph" w:customStyle="1" w:styleId="E498EC009F5449F3810ABBBBA014B038">
    <w:name w:val="E498EC009F5449F3810ABBBBA014B038"/>
    <w:rsid w:val="001B5268"/>
  </w:style>
  <w:style w:type="paragraph" w:customStyle="1" w:styleId="FA58B8A2404E4D25B8166862F2E4A337">
    <w:name w:val="FA58B8A2404E4D25B8166862F2E4A337"/>
    <w:rsid w:val="001B5268"/>
  </w:style>
  <w:style w:type="paragraph" w:customStyle="1" w:styleId="1A48586C9C674B7BA84D6F43D503BAD4">
    <w:name w:val="1A48586C9C674B7BA84D6F43D503BAD4"/>
    <w:rsid w:val="001B5268"/>
  </w:style>
  <w:style w:type="paragraph" w:customStyle="1" w:styleId="9614CD8390CC49E1999DAE861254F263">
    <w:name w:val="9614CD8390CC49E1999DAE861254F263"/>
    <w:rsid w:val="001B5268"/>
  </w:style>
  <w:style w:type="paragraph" w:customStyle="1" w:styleId="64BA7C36F7B545BEBCE0985D16A64001">
    <w:name w:val="64BA7C36F7B545BEBCE0985D16A64001"/>
    <w:rsid w:val="001B5268"/>
  </w:style>
  <w:style w:type="paragraph" w:customStyle="1" w:styleId="D2FA5CBE45BF4002894DB765688C082F">
    <w:name w:val="D2FA5CBE45BF4002894DB765688C082F"/>
    <w:rsid w:val="001B52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236663-9797-4305-A79F-1DD96CE1E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3697</Words>
  <Characters>19967</Characters>
  <Application>Microsoft Office Word</Application>
  <DocSecurity>0</DocSecurity>
  <Lines>166</Lines>
  <Paragraphs>47</Paragraphs>
  <ScaleCrop>false</ScaleCrop>
  <HeadingPairs>
    <vt:vector size="2" baseType="variant">
      <vt:variant>
        <vt:lpstr>Τίτλος</vt:lpstr>
      </vt:variant>
      <vt:variant>
        <vt:i4>1</vt:i4>
      </vt:variant>
    </vt:vector>
  </HeadingPairs>
  <TitlesOfParts>
    <vt:vector size="1" baseType="lpstr">
      <vt:lpstr>1η ΕΡΓΑΣΙΑ</vt:lpstr>
    </vt:vector>
  </TitlesOfParts>
  <Company/>
  <LinksUpToDate>false</LinksUpToDate>
  <CharactersWithSpaces>23617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ΕΡΓΑΣΙΑ</dc:title>
  <dc:subject>ΠΛΗΡΟΦΟΡΙΚΗ</dc:subject>
  <dc:creator>ΙΩΑΝΝΑ ΖΑΦΕΙΡΙΔΟΥ</dc:creator>
  <cp:lastModifiedBy>tsarli</cp:lastModifiedBy>
  <cp:revision>2</cp:revision>
  <dcterms:created xsi:type="dcterms:W3CDTF">2018-03-26T17:37:00Z</dcterms:created>
  <dcterms:modified xsi:type="dcterms:W3CDTF">2018-03-26T17:37:00Z</dcterms:modified>
</cp:coreProperties>
</file>